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B95927"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6B9DF8FE" w14:textId="77777777" w:rsidR="00854F99" w:rsidRPr="00521A49" w:rsidRDefault="00854F99" w:rsidP="00521A49">
      <w:pPr>
        <w:pStyle w:val="BodyTextIndent"/>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14:paraId="26662196" w14:textId="77777777" w:rsidR="00642EFE" w:rsidRPr="00521A49" w:rsidRDefault="00642EFE" w:rsidP="00962010">
      <w:pPr>
        <w:pStyle w:val="BodyTextIndent"/>
        <w:widowControl w:val="0"/>
        <w:spacing w:after="160" w:line="240" w:lineRule="auto"/>
        <w:ind w:firstLine="0"/>
        <w:jc w:val="center"/>
        <w:rPr>
          <w:rFonts w:ascii="GHEA Grapalat" w:hAnsi="GHEA Grapalat"/>
          <w:i w:val="0"/>
          <w:sz w:val="24"/>
          <w:szCs w:val="24"/>
        </w:rPr>
      </w:pPr>
    </w:p>
    <w:p w14:paraId="37232DF7"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5BA73897" w14:textId="49ED4106"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A330C3">
        <w:rPr>
          <w:rFonts w:ascii="GHEA Grapalat" w:hAnsi="GHEA Grapalat"/>
          <w:i w:val="0"/>
          <w:sz w:val="24"/>
          <w:szCs w:val="24"/>
        </w:rPr>
        <w:t>13</w:t>
      </w:r>
      <w:r w:rsidR="00265F47">
        <w:rPr>
          <w:rFonts w:ascii="GHEA Grapalat" w:hAnsi="GHEA Grapalat"/>
          <w:i w:val="0"/>
          <w:sz w:val="24"/>
          <w:szCs w:val="24"/>
        </w:rPr>
        <w:t xml:space="preserve"> июня</w:t>
      </w:r>
      <w:r w:rsidRPr="00521A49">
        <w:rPr>
          <w:rFonts w:ascii="GHEA Grapalat" w:hAnsi="GHEA Grapalat"/>
          <w:i w:val="0"/>
          <w:sz w:val="24"/>
          <w:szCs w:val="24"/>
        </w:rPr>
        <w:t xml:space="preserve"> 202</w:t>
      </w:r>
      <w:r w:rsidR="00DC389A">
        <w:rPr>
          <w:rFonts w:ascii="GHEA Grapalat" w:hAnsi="GHEA Grapalat"/>
          <w:i w:val="0"/>
          <w:sz w:val="24"/>
          <w:szCs w:val="24"/>
        </w:rPr>
        <w:t>5</w:t>
      </w:r>
      <w:r w:rsidRPr="00521A49">
        <w:rPr>
          <w:rFonts w:ascii="GHEA Grapalat" w:hAnsi="GHEA Grapalat"/>
          <w:i w:val="0"/>
          <w:sz w:val="24"/>
          <w:szCs w:val="24"/>
        </w:rPr>
        <w:t xml:space="preserve"> года № 1</w:t>
      </w:r>
    </w:p>
    <w:p w14:paraId="3932ED38" w14:textId="02210F9E"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9E43FA">
        <w:rPr>
          <w:rFonts w:ascii="GHEA Grapalat" w:hAnsi="GHEA Grapalat"/>
          <w:b/>
          <w:i w:val="0"/>
          <w:sz w:val="24"/>
          <w:szCs w:val="24"/>
        </w:rPr>
        <w:t>GHAPDzB-HVKAK-</w:t>
      </w:r>
      <w:r w:rsidR="00EE1A88">
        <w:rPr>
          <w:rFonts w:ascii="GHEA Grapalat" w:hAnsi="GHEA Grapalat"/>
          <w:b/>
          <w:i w:val="0"/>
          <w:sz w:val="24"/>
          <w:szCs w:val="24"/>
        </w:rPr>
        <w:t>2025-48</w:t>
      </w:r>
      <w:r w:rsidRPr="00521A49">
        <w:rPr>
          <w:rFonts w:ascii="GHEA Grapalat" w:hAnsi="GHEA Grapalat"/>
          <w:b/>
          <w:i w:val="0"/>
          <w:sz w:val="24"/>
          <w:szCs w:val="24"/>
        </w:rPr>
        <w:t>»</w:t>
      </w:r>
    </w:p>
    <w:p w14:paraId="71C35A8D"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6E75D1ED" w14:textId="77777777"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14:paraId="390350EF" w14:textId="3E6FF778"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EE1A88">
        <w:rPr>
          <w:rFonts w:ascii="GHEA Grapalat" w:hAnsi="GHEA Grapalat"/>
          <w:b/>
        </w:rPr>
        <w:t>спецодежды</w:t>
      </w:r>
      <w:r w:rsidRPr="00521A49">
        <w:rPr>
          <w:rFonts w:ascii="GHEA Grapalat" w:hAnsi="GHEA Grapalat"/>
          <w:b/>
        </w:rPr>
        <w:t xml:space="preserve"> </w:t>
      </w:r>
      <w:r w:rsidRPr="00521A49">
        <w:rPr>
          <w:rFonts w:ascii="GHEA Grapalat" w:hAnsi="GHEA Grapalat"/>
        </w:rPr>
        <w:t>(далее — договор).</w:t>
      </w:r>
    </w:p>
    <w:p w14:paraId="4F44A096"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6D18A70"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7FB8AC65"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6ABAAA5B"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6265514" w14:textId="72B956AA"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документарной форме, до </w:t>
      </w:r>
      <w:r w:rsidR="00EE1A88">
        <w:rPr>
          <w:rFonts w:ascii="GHEA Grapalat" w:hAnsi="GHEA Grapalat"/>
          <w:b/>
          <w:i w:val="0"/>
          <w:spacing w:val="-6"/>
          <w:sz w:val="24"/>
          <w:szCs w:val="24"/>
        </w:rPr>
        <w:t xml:space="preserve">11:30 </w:t>
      </w:r>
      <w:r w:rsidRPr="00521A49">
        <w:rPr>
          <w:rFonts w:ascii="GHEA Grapalat" w:hAnsi="GHEA Grapalat"/>
          <w:b/>
          <w:i w:val="0"/>
          <w:spacing w:val="-6"/>
          <w:sz w:val="24"/>
          <w:szCs w:val="24"/>
        </w:rPr>
        <w:t xml:space="preserve"> часов </w:t>
      </w:r>
      <w:r w:rsidR="003E2F32">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579AA8F2" w14:textId="3F71F222"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EE1A88">
        <w:rPr>
          <w:rFonts w:ascii="GHEA Grapalat" w:hAnsi="GHEA Grapalat"/>
          <w:b/>
          <w:i w:val="0"/>
          <w:spacing w:val="-6"/>
          <w:sz w:val="24"/>
          <w:szCs w:val="24"/>
        </w:rPr>
        <w:t xml:space="preserve">11:30 </w:t>
      </w:r>
      <w:r w:rsidR="002156A2">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A330C3">
        <w:rPr>
          <w:rFonts w:ascii="GHEA Grapalat" w:hAnsi="GHEA Grapalat"/>
          <w:b/>
          <w:i w:val="0"/>
          <w:spacing w:val="-6"/>
          <w:sz w:val="24"/>
          <w:szCs w:val="24"/>
        </w:rPr>
        <w:t>2</w:t>
      </w:r>
      <w:r w:rsidR="00265F47">
        <w:rPr>
          <w:rFonts w:ascii="GHEA Grapalat" w:hAnsi="GHEA Grapalat"/>
          <w:b/>
          <w:i w:val="0"/>
          <w:spacing w:val="-6"/>
          <w:sz w:val="24"/>
          <w:szCs w:val="24"/>
        </w:rPr>
        <w:t>3 июня</w:t>
      </w:r>
      <w:r w:rsidR="00F659CE">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14:paraId="63502D18"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5DEE21D" w14:textId="0D0E369B"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330C3">
        <w:rPr>
          <w:rFonts w:ascii="GHEA Grapalat" w:hAnsi="GHEA Grapalat"/>
          <w:b/>
          <w:i w:val="0"/>
          <w:sz w:val="24"/>
          <w:szCs w:val="24"/>
        </w:rPr>
        <w:t>Вардан Оганнисян</w:t>
      </w:r>
      <w:r w:rsidR="008978BD" w:rsidRPr="00521A49">
        <w:rPr>
          <w:rFonts w:ascii="GHEA Grapalat" w:hAnsi="GHEA Grapalat"/>
          <w:b/>
          <w:i w:val="0"/>
          <w:sz w:val="24"/>
          <w:szCs w:val="24"/>
        </w:rPr>
        <w:t>.</w:t>
      </w:r>
    </w:p>
    <w:p w14:paraId="229537B2" w14:textId="77777777" w:rsidR="000365AC" w:rsidRPr="00521A49" w:rsidRDefault="000365AC" w:rsidP="00521A49">
      <w:pPr>
        <w:ind w:firstLine="709"/>
        <w:contextualSpacing/>
        <w:rPr>
          <w:rFonts w:ascii="GHEA Grapalat" w:hAnsi="GHEA Grapalat"/>
        </w:rPr>
      </w:pPr>
    </w:p>
    <w:p w14:paraId="5186743D" w14:textId="64F89918"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330C3">
        <w:rPr>
          <w:rFonts w:ascii="GHEA Grapalat" w:hAnsi="GHEA Grapalat"/>
          <w:b/>
        </w:rPr>
        <w:t>1</w:t>
      </w:r>
      <w:r w:rsidRPr="00521A49">
        <w:rPr>
          <w:rFonts w:ascii="GHEA Grapalat" w:hAnsi="GHEA Grapalat"/>
          <w:b/>
        </w:rPr>
        <w:t>)</w:t>
      </w:r>
    </w:p>
    <w:p w14:paraId="2E263A6D"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0B9C4184"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048A173C" w14:textId="77777777" w:rsidR="008978BD" w:rsidRPr="00521A49" w:rsidRDefault="008978BD" w:rsidP="00962010">
      <w:pPr>
        <w:rPr>
          <w:rFonts w:ascii="GHEA Grapalat" w:hAnsi="GHEA Grapalat"/>
          <w:b/>
        </w:rPr>
      </w:pPr>
    </w:p>
    <w:p w14:paraId="40AA07B4" w14:textId="77777777" w:rsidR="00DA4817" w:rsidRPr="00521A49" w:rsidRDefault="00DA4817" w:rsidP="00962010">
      <w:pPr>
        <w:rPr>
          <w:rFonts w:ascii="GHEA Grapalat" w:hAnsi="GHEA Grapalat"/>
          <w:b/>
          <w:i/>
          <w:color w:val="FF0000"/>
        </w:rPr>
      </w:pPr>
    </w:p>
    <w:p w14:paraId="55F652FD"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65DAA281"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0F990C9A" w14:textId="240BBA46"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9E43FA">
        <w:rPr>
          <w:rFonts w:ascii="GHEA Grapalat" w:hAnsi="GHEA Grapalat"/>
          <w:b/>
        </w:rPr>
        <w:t>GHAPDzB-HVKAK-</w:t>
      </w:r>
      <w:r w:rsidR="00EE1A88">
        <w:rPr>
          <w:rFonts w:ascii="GHEA Grapalat" w:hAnsi="GHEA Grapalat"/>
          <w:b/>
        </w:rPr>
        <w:t>2025-48</w:t>
      </w:r>
      <w:r w:rsidRPr="00521A49">
        <w:rPr>
          <w:rFonts w:ascii="GHEA Grapalat" w:hAnsi="GHEA Grapalat"/>
          <w:b/>
        </w:rPr>
        <w:t>»</w:t>
      </w:r>
      <w:r w:rsidRPr="00521A49">
        <w:rPr>
          <w:rFonts w:ascii="GHEA Grapalat" w:hAnsi="GHEA Grapalat" w:cs="Times Armenian"/>
        </w:rPr>
        <w:br/>
      </w:r>
      <w:r w:rsidRPr="00521A49">
        <w:rPr>
          <w:rFonts w:ascii="GHEA Grapalat" w:hAnsi="GHEA Grapalat"/>
        </w:rPr>
        <w:t>№ 1</w:t>
      </w:r>
      <w:r w:rsidR="00A330C3">
        <w:rPr>
          <w:rFonts w:ascii="GHEA Grapalat" w:hAnsi="GHEA Grapalat"/>
        </w:rPr>
        <w:t xml:space="preserve"> от</w:t>
      </w:r>
      <w:r w:rsidRPr="00521A49">
        <w:rPr>
          <w:rFonts w:ascii="GHEA Grapalat" w:hAnsi="GHEA Grapalat"/>
        </w:rPr>
        <w:t xml:space="preserve"> </w:t>
      </w:r>
      <w:r w:rsidR="00A330C3">
        <w:rPr>
          <w:rFonts w:ascii="GHEA Grapalat" w:hAnsi="GHEA Grapalat"/>
        </w:rPr>
        <w:t>13</w:t>
      </w:r>
      <w:r w:rsidR="004714CB">
        <w:rPr>
          <w:rFonts w:ascii="GHEA Grapalat" w:hAnsi="GHEA Grapalat"/>
        </w:rPr>
        <w:t xml:space="preserve"> июня</w:t>
      </w:r>
      <w:r w:rsidR="00F659CE">
        <w:rPr>
          <w:rFonts w:ascii="GHEA Grapalat" w:hAnsi="GHEA Grapalat"/>
        </w:rPr>
        <w:t xml:space="preserve"> 2025</w:t>
      </w:r>
      <w:r w:rsidR="00037A8D">
        <w:rPr>
          <w:rFonts w:ascii="GHEA Grapalat" w:hAnsi="GHEA Grapalat"/>
        </w:rPr>
        <w:t xml:space="preserve"> </w:t>
      </w:r>
      <w:r w:rsidRPr="00521A49">
        <w:rPr>
          <w:rFonts w:ascii="GHEA Grapalat" w:hAnsi="GHEA Grapalat"/>
        </w:rPr>
        <w:t>г.</w:t>
      </w:r>
    </w:p>
    <w:p w14:paraId="7D852C56" w14:textId="77777777" w:rsidR="00096865" w:rsidRPr="00521A49" w:rsidRDefault="00096865" w:rsidP="00962010">
      <w:pPr>
        <w:pStyle w:val="BodyText"/>
        <w:widowControl w:val="0"/>
        <w:spacing w:after="160"/>
        <w:ind w:right="-7" w:firstLine="567"/>
        <w:jc w:val="center"/>
        <w:rPr>
          <w:rFonts w:ascii="GHEA Grapalat" w:hAnsi="GHEA Grapalat"/>
        </w:rPr>
      </w:pPr>
    </w:p>
    <w:p w14:paraId="7902C883" w14:textId="77777777" w:rsidR="00096865" w:rsidRPr="00521A49" w:rsidRDefault="00096865" w:rsidP="00962010">
      <w:pPr>
        <w:pStyle w:val="BodyText"/>
        <w:widowControl w:val="0"/>
        <w:spacing w:after="160"/>
        <w:ind w:right="-7" w:firstLine="567"/>
        <w:jc w:val="center"/>
        <w:rPr>
          <w:rFonts w:ascii="GHEA Grapalat" w:hAnsi="GHEA Grapalat"/>
        </w:rPr>
      </w:pPr>
    </w:p>
    <w:p w14:paraId="7AD351BB" w14:textId="77777777" w:rsidR="000763E5" w:rsidRPr="00521A49" w:rsidRDefault="000763E5" w:rsidP="00962010">
      <w:pPr>
        <w:pStyle w:val="BodyText"/>
        <w:widowControl w:val="0"/>
        <w:spacing w:after="160"/>
        <w:ind w:right="-7" w:firstLine="567"/>
        <w:jc w:val="center"/>
        <w:rPr>
          <w:rFonts w:ascii="GHEA Grapalat" w:hAnsi="GHEA Grapalat"/>
        </w:rPr>
      </w:pPr>
    </w:p>
    <w:p w14:paraId="17F374C9"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71D4149D" w14:textId="77777777" w:rsidR="00096865" w:rsidRPr="00521A49" w:rsidRDefault="00096865" w:rsidP="00962010">
      <w:pPr>
        <w:pStyle w:val="BodyText"/>
        <w:widowControl w:val="0"/>
        <w:spacing w:after="160"/>
        <w:ind w:right="-7" w:firstLine="567"/>
        <w:jc w:val="center"/>
        <w:rPr>
          <w:rFonts w:ascii="GHEA Grapalat" w:hAnsi="GHEA Grapalat"/>
        </w:rPr>
      </w:pPr>
    </w:p>
    <w:p w14:paraId="7027C3D1" w14:textId="77777777" w:rsidR="000763E5" w:rsidRPr="00521A49" w:rsidRDefault="000763E5" w:rsidP="00962010">
      <w:pPr>
        <w:pStyle w:val="BodyText"/>
        <w:widowControl w:val="0"/>
        <w:spacing w:after="160"/>
        <w:ind w:right="-7" w:firstLine="567"/>
        <w:jc w:val="center"/>
        <w:rPr>
          <w:rFonts w:ascii="GHEA Grapalat" w:hAnsi="GHEA Grapalat"/>
        </w:rPr>
      </w:pPr>
    </w:p>
    <w:p w14:paraId="409021A3" w14:textId="77777777" w:rsidR="000763E5" w:rsidRPr="00521A49" w:rsidRDefault="000763E5" w:rsidP="00962010">
      <w:pPr>
        <w:pStyle w:val="BodyText"/>
        <w:widowControl w:val="0"/>
        <w:spacing w:after="160"/>
        <w:ind w:right="-7" w:firstLine="567"/>
        <w:jc w:val="center"/>
        <w:rPr>
          <w:rFonts w:ascii="GHEA Grapalat" w:hAnsi="GHEA Grapalat"/>
        </w:rPr>
      </w:pPr>
    </w:p>
    <w:p w14:paraId="746735AA"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3682B797"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4FC9E702"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0FB018B0" w14:textId="001BF08B"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EE1A88">
        <w:rPr>
          <w:rFonts w:ascii="GHEA Grapalat" w:hAnsi="GHEA Grapalat"/>
          <w:b/>
        </w:rPr>
        <w:t>СПЕЦОДЕЖДЫ</w:t>
      </w:r>
      <w:r w:rsidRPr="0023148F">
        <w:rPr>
          <w:rFonts w:ascii="GHEA Grapalat" w:hAnsi="GHEA Grapalat"/>
          <w:b/>
        </w:rPr>
        <w:t xml:space="preserve"> 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71AFCD0F" w14:textId="77777777" w:rsidR="00CE0D95" w:rsidRPr="00521A49" w:rsidRDefault="00CE0D95" w:rsidP="00962010">
      <w:pPr>
        <w:pStyle w:val="BodyText"/>
        <w:widowControl w:val="0"/>
        <w:spacing w:after="160"/>
        <w:ind w:right="-7" w:firstLine="567"/>
        <w:jc w:val="center"/>
        <w:rPr>
          <w:rFonts w:ascii="GHEA Grapalat" w:hAnsi="GHEA Grapalat"/>
        </w:rPr>
      </w:pPr>
    </w:p>
    <w:p w14:paraId="005AB057" w14:textId="77777777" w:rsidR="00CE0D95" w:rsidRPr="00521A49" w:rsidRDefault="00CE0D95" w:rsidP="00962010">
      <w:pPr>
        <w:pStyle w:val="BodyText"/>
        <w:widowControl w:val="0"/>
        <w:spacing w:after="160"/>
        <w:ind w:right="-7" w:firstLine="567"/>
        <w:jc w:val="center"/>
        <w:rPr>
          <w:rFonts w:ascii="GHEA Grapalat" w:hAnsi="GHEA Grapalat"/>
        </w:rPr>
      </w:pPr>
    </w:p>
    <w:p w14:paraId="322B9EB2" w14:textId="77777777" w:rsidR="00105093" w:rsidRPr="00521A49" w:rsidRDefault="00105093" w:rsidP="00962010">
      <w:pPr>
        <w:rPr>
          <w:rFonts w:ascii="GHEA Grapalat" w:hAnsi="GHEA Grapalat"/>
          <w:i/>
        </w:rPr>
      </w:pPr>
    </w:p>
    <w:p w14:paraId="4E73E922" w14:textId="77777777" w:rsidR="00105093" w:rsidRPr="00521A49" w:rsidRDefault="00105093" w:rsidP="00962010">
      <w:pPr>
        <w:rPr>
          <w:rFonts w:ascii="GHEA Grapalat" w:hAnsi="GHEA Grapalat"/>
          <w:i/>
        </w:rPr>
      </w:pPr>
    </w:p>
    <w:p w14:paraId="4FC396BE" w14:textId="77777777" w:rsidR="00105093" w:rsidRPr="00521A49" w:rsidRDefault="00105093" w:rsidP="00962010">
      <w:pPr>
        <w:rPr>
          <w:rFonts w:ascii="GHEA Grapalat" w:hAnsi="GHEA Grapalat"/>
          <w:i/>
        </w:rPr>
      </w:pPr>
    </w:p>
    <w:p w14:paraId="1D7AC540" w14:textId="77777777" w:rsidR="00105093" w:rsidRPr="00521A49" w:rsidRDefault="00105093" w:rsidP="00962010">
      <w:pPr>
        <w:rPr>
          <w:rFonts w:ascii="GHEA Grapalat" w:hAnsi="GHEA Grapalat"/>
          <w:i/>
        </w:rPr>
      </w:pPr>
    </w:p>
    <w:p w14:paraId="09EDF402" w14:textId="77777777" w:rsidR="00105093" w:rsidRPr="00521A49" w:rsidRDefault="00105093" w:rsidP="00962010">
      <w:pPr>
        <w:rPr>
          <w:rFonts w:ascii="GHEA Grapalat" w:hAnsi="GHEA Grapalat"/>
          <w:i/>
        </w:rPr>
      </w:pPr>
    </w:p>
    <w:p w14:paraId="08B69658" w14:textId="77777777" w:rsidR="00105093" w:rsidRPr="00521A49" w:rsidRDefault="00105093" w:rsidP="00962010">
      <w:pPr>
        <w:rPr>
          <w:rFonts w:ascii="GHEA Grapalat" w:hAnsi="GHEA Grapalat"/>
          <w:i/>
        </w:rPr>
      </w:pPr>
    </w:p>
    <w:p w14:paraId="5FB2687C" w14:textId="77777777" w:rsidR="004237F4" w:rsidRPr="00521A49" w:rsidRDefault="004237F4" w:rsidP="00962010">
      <w:pPr>
        <w:rPr>
          <w:rFonts w:ascii="GHEA Grapalat" w:hAnsi="GHEA Grapalat"/>
          <w:b/>
          <w:i/>
          <w:color w:val="FF0000"/>
        </w:rPr>
      </w:pPr>
    </w:p>
    <w:p w14:paraId="5A5F57EE" w14:textId="77777777" w:rsidR="004237F4" w:rsidRPr="00521A49" w:rsidRDefault="004237F4" w:rsidP="00962010">
      <w:pPr>
        <w:rPr>
          <w:rFonts w:ascii="GHEA Grapalat" w:hAnsi="GHEA Grapalat"/>
          <w:b/>
          <w:i/>
          <w:color w:val="FF0000"/>
        </w:rPr>
      </w:pPr>
    </w:p>
    <w:p w14:paraId="16BD1B1B" w14:textId="77777777" w:rsidR="004237F4" w:rsidRPr="00521A49" w:rsidRDefault="004237F4" w:rsidP="00962010">
      <w:pPr>
        <w:rPr>
          <w:rFonts w:ascii="GHEA Grapalat" w:hAnsi="GHEA Grapalat"/>
          <w:b/>
          <w:i/>
          <w:color w:val="FF0000"/>
        </w:rPr>
      </w:pPr>
    </w:p>
    <w:p w14:paraId="6FC5A5E2" w14:textId="77777777" w:rsidR="004237F4" w:rsidRPr="00521A49" w:rsidRDefault="004237F4" w:rsidP="00962010">
      <w:pPr>
        <w:rPr>
          <w:rFonts w:ascii="GHEA Grapalat" w:hAnsi="GHEA Grapalat"/>
          <w:b/>
          <w:i/>
          <w:color w:val="FF0000"/>
        </w:rPr>
      </w:pPr>
    </w:p>
    <w:p w14:paraId="0C79CF75" w14:textId="77777777" w:rsidR="004237F4" w:rsidRPr="00521A49" w:rsidRDefault="004237F4" w:rsidP="00962010">
      <w:pPr>
        <w:rPr>
          <w:rFonts w:ascii="GHEA Grapalat" w:hAnsi="GHEA Grapalat"/>
          <w:b/>
          <w:i/>
          <w:color w:val="FF0000"/>
        </w:rPr>
      </w:pPr>
    </w:p>
    <w:p w14:paraId="381874D3" w14:textId="77777777" w:rsidR="004237F4" w:rsidRPr="00521A49" w:rsidRDefault="004237F4" w:rsidP="00962010">
      <w:pPr>
        <w:rPr>
          <w:rFonts w:ascii="GHEA Grapalat" w:hAnsi="GHEA Grapalat"/>
          <w:b/>
          <w:i/>
          <w:color w:val="FF0000"/>
        </w:rPr>
      </w:pPr>
    </w:p>
    <w:p w14:paraId="1D469AC5" w14:textId="77777777" w:rsidR="004237F4" w:rsidRPr="00521A49" w:rsidRDefault="004237F4" w:rsidP="00962010">
      <w:pPr>
        <w:rPr>
          <w:rFonts w:ascii="GHEA Grapalat" w:hAnsi="GHEA Grapalat"/>
          <w:b/>
          <w:i/>
          <w:color w:val="FF0000"/>
        </w:rPr>
      </w:pPr>
    </w:p>
    <w:p w14:paraId="38AC426C" w14:textId="77777777" w:rsidR="004237F4" w:rsidRPr="00521A49" w:rsidRDefault="004237F4" w:rsidP="00962010">
      <w:pPr>
        <w:rPr>
          <w:rFonts w:ascii="GHEA Grapalat" w:hAnsi="GHEA Grapalat"/>
          <w:b/>
          <w:i/>
          <w:color w:val="FF0000"/>
        </w:rPr>
      </w:pPr>
    </w:p>
    <w:p w14:paraId="437CEE52"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2ACF8566" w14:textId="77777777" w:rsidR="00AF78F7" w:rsidRPr="00521A49" w:rsidRDefault="00AF78F7">
      <w:pPr>
        <w:rPr>
          <w:rFonts w:ascii="GHEA Grapalat" w:hAnsi="GHEA Grapalat"/>
          <w:b/>
        </w:rPr>
      </w:pPr>
      <w:r w:rsidRPr="00521A49">
        <w:rPr>
          <w:rFonts w:ascii="GHEA Grapalat" w:hAnsi="GHEA Grapalat"/>
          <w:b/>
        </w:rPr>
        <w:br w:type="page"/>
      </w:r>
    </w:p>
    <w:p w14:paraId="763D6A13"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2D1B5ACE" w14:textId="38E2621A"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EE1A88">
        <w:rPr>
          <w:rFonts w:ascii="GHEA Grapalat" w:hAnsi="GHEA Grapalat"/>
          <w:b/>
        </w:rPr>
        <w:t>СПЕЦОДЕЖДЫ</w:t>
      </w:r>
      <w:r w:rsidRPr="00521A49">
        <w:rPr>
          <w:rFonts w:ascii="GHEA Grapalat" w:hAnsi="GHEA Grapalat"/>
          <w:b/>
        </w:rPr>
        <w:t xml:space="preserve"> ДЛЯ НУЖД </w:t>
      </w:r>
      <w:r w:rsidR="00C40834" w:rsidRPr="00521A49">
        <w:rPr>
          <w:rFonts w:ascii="GHEA Grapalat" w:hAnsi="GHEA Grapalat"/>
          <w:b/>
        </w:rPr>
        <w:t>ГНО «НАЦИОНАЛЬНОГО ЦЕНТРА ПО КОНТРОЛЮ И ПРОФИЛАКТИКЕ ЗАБОЛЕВАНИЙ» МЗ РА</w:t>
      </w:r>
    </w:p>
    <w:p w14:paraId="0D776D13" w14:textId="77777777" w:rsidR="00C67E80" w:rsidRPr="00521A49" w:rsidRDefault="00C67E80" w:rsidP="00962010">
      <w:pPr>
        <w:widowControl w:val="0"/>
        <w:spacing w:after="160"/>
        <w:jc w:val="center"/>
        <w:rPr>
          <w:rFonts w:ascii="GHEA Grapalat" w:hAnsi="GHEA Grapalat" w:cs="Sylfaen"/>
          <w:b/>
        </w:rPr>
      </w:pPr>
    </w:p>
    <w:p w14:paraId="39A03C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53394435"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56FA7F77"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F8ECBE"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029F202D"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2DA20816"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3C1CEE24"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3CE8A3C2" w14:textId="77777777"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14:paraId="43DF2AA9"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63745F6C"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7D9DC3"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2819E80E"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04E82CF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5A12D6D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1FC8529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631540F2" w14:textId="77777777"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14:paraId="416978CD"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64C381A"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3510F8F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672AF191"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75823478" w14:textId="22091003"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9E43FA">
        <w:rPr>
          <w:rFonts w:ascii="GHEA Grapalat" w:hAnsi="GHEA Grapalat"/>
          <w:b/>
        </w:rPr>
        <w:t>GHAPDzB-HVKAK-</w:t>
      </w:r>
      <w:r w:rsidR="00EE1A88">
        <w:rPr>
          <w:rFonts w:ascii="GHEA Grapalat" w:hAnsi="GHEA Grapalat"/>
          <w:b/>
        </w:rPr>
        <w:t>2025-48</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1F23D5E8"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CD1F7ED"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E212659"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38C909B6"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13865BBE"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247A4C96"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02D8D1B1"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52F11372" w14:textId="444C7154" w:rsidR="00EA245B" w:rsidRPr="00521A49" w:rsidRDefault="00845AA5" w:rsidP="00A330C3">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EE1A88">
        <w:rPr>
          <w:rFonts w:ascii="GHEA Grapalat" w:hAnsi="GHEA Grapalat"/>
          <w:b/>
          <w:i w:val="0"/>
          <w:sz w:val="24"/>
          <w:szCs w:val="24"/>
        </w:rPr>
        <w:t>спецодежды</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EE1A88">
        <w:rPr>
          <w:rFonts w:ascii="GHEA Grapalat" w:hAnsi="GHEA Grapalat"/>
          <w:i w:val="0"/>
          <w:sz w:val="24"/>
          <w:szCs w:val="24"/>
        </w:rPr>
        <w:t>2</w:t>
      </w:r>
      <w:r w:rsidR="00EA245B" w:rsidRPr="00521A49">
        <w:rPr>
          <w:rFonts w:ascii="GHEA Grapalat" w:hAnsi="GHEA Grapalat"/>
          <w:b/>
          <w:i w:val="0"/>
          <w:sz w:val="24"/>
          <w:szCs w:val="24"/>
        </w:rPr>
        <w:t xml:space="preserve"> лот</w:t>
      </w:r>
      <w:r w:rsidR="00A330C3">
        <w:rPr>
          <w:rFonts w:ascii="GHEA Grapalat" w:hAnsi="GHEA Grapalat"/>
          <w:b/>
          <w:i w:val="0"/>
          <w:sz w:val="24"/>
          <w:szCs w:val="24"/>
        </w:rPr>
        <w:t>ов</w:t>
      </w:r>
      <w:r w:rsidR="00EA245B" w:rsidRPr="00521A49">
        <w:rPr>
          <w:rFonts w:ascii="GHEA Grapalat" w:hAnsi="GHEA Grapalat"/>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1300"/>
        <w:gridCol w:w="7962"/>
      </w:tblGrid>
      <w:tr w:rsidR="007B326D" w:rsidRPr="00521A49" w14:paraId="55BD1978" w14:textId="77777777" w:rsidTr="00961DC8">
        <w:trPr>
          <w:jc w:val="center"/>
        </w:trPr>
        <w:tc>
          <w:tcPr>
            <w:tcW w:w="2008" w:type="dxa"/>
            <w:gridSpan w:val="2"/>
            <w:vAlign w:val="center"/>
          </w:tcPr>
          <w:p w14:paraId="0583D356" w14:textId="77777777" w:rsidR="007B326D" w:rsidRPr="00A330C3" w:rsidRDefault="007B326D" w:rsidP="00A330C3">
            <w:pPr>
              <w:pStyle w:val="BodyTextIndent2"/>
              <w:widowControl w:val="0"/>
              <w:tabs>
                <w:tab w:val="left" w:pos="89"/>
              </w:tabs>
              <w:spacing w:line="240" w:lineRule="auto"/>
              <w:ind w:firstLine="0"/>
              <w:jc w:val="center"/>
              <w:rPr>
                <w:rFonts w:ascii="GHEA Grapalat" w:hAnsi="GHEA Grapalat"/>
                <w:b/>
                <w:sz w:val="18"/>
                <w:szCs w:val="18"/>
              </w:rPr>
            </w:pPr>
            <w:r w:rsidRPr="00A330C3">
              <w:rPr>
                <w:rFonts w:ascii="GHEA Grapalat" w:hAnsi="GHEA Grapalat"/>
                <w:b/>
                <w:sz w:val="18"/>
                <w:szCs w:val="18"/>
              </w:rPr>
              <w:t>Лотов</w:t>
            </w:r>
          </w:p>
        </w:tc>
        <w:tc>
          <w:tcPr>
            <w:tcW w:w="7962" w:type="dxa"/>
            <w:vMerge w:val="restart"/>
            <w:vAlign w:val="center"/>
          </w:tcPr>
          <w:p w14:paraId="2D4F4955" w14:textId="77777777" w:rsidR="007B326D" w:rsidRPr="00521A49" w:rsidRDefault="007B326D" w:rsidP="00A330C3">
            <w:pPr>
              <w:pStyle w:val="BodyTextIndent2"/>
              <w:widowControl w:val="0"/>
              <w:spacing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14:paraId="0205BADA" w14:textId="77777777" w:rsidTr="00961DC8">
        <w:trPr>
          <w:jc w:val="center"/>
        </w:trPr>
        <w:tc>
          <w:tcPr>
            <w:tcW w:w="708" w:type="dxa"/>
            <w:vAlign w:val="center"/>
          </w:tcPr>
          <w:p w14:paraId="5286F765" w14:textId="77777777" w:rsidR="007B326D" w:rsidRPr="00A330C3" w:rsidRDefault="007B326D" w:rsidP="00A330C3">
            <w:pPr>
              <w:pStyle w:val="BodyTextIndent2"/>
              <w:widowControl w:val="0"/>
              <w:spacing w:line="240" w:lineRule="auto"/>
              <w:ind w:firstLine="168"/>
              <w:jc w:val="center"/>
              <w:rPr>
                <w:rFonts w:ascii="GHEA Grapalat" w:hAnsi="GHEA Grapalat"/>
                <w:sz w:val="18"/>
                <w:szCs w:val="18"/>
              </w:rPr>
            </w:pPr>
            <w:r w:rsidRPr="00A330C3">
              <w:rPr>
                <w:rFonts w:ascii="GHEA Grapalat" w:hAnsi="GHEA Grapalat"/>
                <w:b/>
                <w:sz w:val="18"/>
                <w:szCs w:val="18"/>
              </w:rPr>
              <w:t>№</w:t>
            </w:r>
          </w:p>
        </w:tc>
        <w:tc>
          <w:tcPr>
            <w:tcW w:w="1300" w:type="dxa"/>
            <w:vAlign w:val="center"/>
          </w:tcPr>
          <w:p w14:paraId="57C8939F" w14:textId="77777777" w:rsidR="007B326D" w:rsidRPr="00A330C3" w:rsidRDefault="007B326D" w:rsidP="00A330C3">
            <w:pPr>
              <w:pStyle w:val="BodyTextIndent2"/>
              <w:widowControl w:val="0"/>
              <w:spacing w:line="240" w:lineRule="auto"/>
              <w:ind w:firstLine="0"/>
              <w:jc w:val="center"/>
              <w:rPr>
                <w:rFonts w:ascii="GHEA Grapalat" w:hAnsi="GHEA Grapalat"/>
                <w:b/>
                <w:sz w:val="18"/>
                <w:szCs w:val="18"/>
              </w:rPr>
            </w:pPr>
            <w:r w:rsidRPr="00A330C3">
              <w:rPr>
                <w:rFonts w:ascii="GHEA Grapalat" w:hAnsi="GHEA Grapalat"/>
                <w:b/>
                <w:sz w:val="18"/>
                <w:szCs w:val="18"/>
              </w:rPr>
              <w:t>Цена закупки</w:t>
            </w:r>
          </w:p>
          <w:p w14:paraId="1ECDBFA0" w14:textId="1362EA32" w:rsidR="00A330C3" w:rsidRPr="00A330C3" w:rsidRDefault="00A330C3" w:rsidP="00A330C3">
            <w:pPr>
              <w:pStyle w:val="BodyTextIndent2"/>
              <w:widowControl w:val="0"/>
              <w:spacing w:line="240" w:lineRule="auto"/>
              <w:ind w:firstLine="0"/>
              <w:jc w:val="center"/>
              <w:rPr>
                <w:rFonts w:ascii="GHEA Grapalat" w:hAnsi="GHEA Grapalat"/>
                <w:b/>
                <w:sz w:val="18"/>
                <w:szCs w:val="18"/>
              </w:rPr>
            </w:pPr>
            <w:r w:rsidRPr="00A330C3">
              <w:rPr>
                <w:rFonts w:ascii="GHEA Grapalat" w:hAnsi="GHEA Grapalat"/>
                <w:b/>
                <w:sz w:val="18"/>
                <w:szCs w:val="18"/>
              </w:rPr>
              <w:t>/драм/</w:t>
            </w:r>
          </w:p>
        </w:tc>
        <w:tc>
          <w:tcPr>
            <w:tcW w:w="7962" w:type="dxa"/>
            <w:vMerge/>
            <w:vAlign w:val="center"/>
          </w:tcPr>
          <w:p w14:paraId="563D201C" w14:textId="77777777" w:rsidR="007B326D" w:rsidRPr="00521A49" w:rsidRDefault="007B326D" w:rsidP="00A330C3">
            <w:pPr>
              <w:pStyle w:val="BodyTextIndent2"/>
              <w:widowControl w:val="0"/>
              <w:spacing w:line="240" w:lineRule="auto"/>
              <w:ind w:firstLine="567"/>
              <w:rPr>
                <w:rFonts w:ascii="GHEA Grapalat" w:hAnsi="GHEA Grapalat"/>
                <w:b/>
                <w:i/>
                <w:sz w:val="22"/>
                <w:szCs w:val="22"/>
              </w:rPr>
            </w:pPr>
          </w:p>
        </w:tc>
      </w:tr>
      <w:tr w:rsidR="00EE1A88" w:rsidRPr="00521A49" w14:paraId="7CE3FD80" w14:textId="77777777" w:rsidTr="00C0269E">
        <w:trPr>
          <w:jc w:val="center"/>
        </w:trPr>
        <w:tc>
          <w:tcPr>
            <w:tcW w:w="708" w:type="dxa"/>
          </w:tcPr>
          <w:p w14:paraId="30DDE728" w14:textId="46536C93" w:rsidR="00EE1A88" w:rsidRPr="00A330C3" w:rsidRDefault="00EE1A88" w:rsidP="00EE1A88">
            <w:pPr>
              <w:jc w:val="center"/>
              <w:rPr>
                <w:rFonts w:ascii="GHEA Grapalat" w:hAnsi="GHEA Grapalat"/>
                <w:color w:val="000000"/>
                <w:sz w:val="20"/>
                <w:szCs w:val="20"/>
              </w:rPr>
            </w:pPr>
            <w:r w:rsidRPr="00A330C3">
              <w:rPr>
                <w:rFonts w:ascii="GHEA Grapalat" w:hAnsi="GHEA Grapalat"/>
                <w:color w:val="000000"/>
                <w:sz w:val="20"/>
                <w:szCs w:val="20"/>
              </w:rPr>
              <w:t>1</w:t>
            </w:r>
          </w:p>
        </w:tc>
        <w:tc>
          <w:tcPr>
            <w:tcW w:w="1300" w:type="dxa"/>
            <w:vAlign w:val="center"/>
          </w:tcPr>
          <w:p w14:paraId="4BF9B895" w14:textId="5F60807C" w:rsidR="00EE1A88" w:rsidRPr="00933F2B" w:rsidRDefault="00EE1A88" w:rsidP="00EE1A88">
            <w:pPr>
              <w:jc w:val="right"/>
              <w:rPr>
                <w:rFonts w:ascii="GHEA Grapalat" w:hAnsi="GHEA Grapalat"/>
                <w:color w:val="000000"/>
                <w:sz w:val="20"/>
                <w:szCs w:val="20"/>
              </w:rPr>
            </w:pPr>
            <w:r w:rsidRPr="00B26A87">
              <w:rPr>
                <w:rFonts w:ascii="GHEA Grapalat" w:hAnsi="GHEA Grapalat"/>
                <w:color w:val="000000"/>
                <w:sz w:val="18"/>
                <w:szCs w:val="18"/>
                <w:lang w:val="hy-AM"/>
              </w:rPr>
              <w:t>380,000.0</w:t>
            </w:r>
          </w:p>
        </w:tc>
        <w:tc>
          <w:tcPr>
            <w:tcW w:w="7962" w:type="dxa"/>
            <w:vAlign w:val="center"/>
          </w:tcPr>
          <w:p w14:paraId="462B0ECF" w14:textId="030E3BCF" w:rsidR="00EE1A88" w:rsidRDefault="00EE1A88" w:rsidP="00EE1A88">
            <w:pPr>
              <w:rPr>
                <w:rFonts w:ascii="GHEA Grapalat" w:hAnsi="GHEA Grapalat"/>
                <w:color w:val="000000"/>
                <w:sz w:val="20"/>
                <w:szCs w:val="20"/>
              </w:rPr>
            </w:pPr>
            <w:r w:rsidRPr="00EE1A88">
              <w:rPr>
                <w:rFonts w:ascii="GHEA Grapalat" w:hAnsi="GHEA Grapalat"/>
                <w:color w:val="000000"/>
                <w:sz w:val="20"/>
                <w:szCs w:val="20"/>
              </w:rPr>
              <w:t>Б</w:t>
            </w:r>
            <w:r w:rsidRPr="00EE1A88">
              <w:rPr>
                <w:rFonts w:ascii="GHEA Grapalat" w:hAnsi="GHEA Grapalat"/>
                <w:color w:val="000000"/>
                <w:sz w:val="20"/>
                <w:szCs w:val="20"/>
              </w:rPr>
              <w:t>отинки</w:t>
            </w:r>
            <w:r>
              <w:rPr>
                <w:rFonts w:ascii="GHEA Grapalat" w:hAnsi="GHEA Grapalat"/>
                <w:color w:val="000000"/>
                <w:sz w:val="20"/>
                <w:szCs w:val="20"/>
              </w:rPr>
              <w:t xml:space="preserve"> кожанные</w:t>
            </w:r>
          </w:p>
        </w:tc>
      </w:tr>
      <w:tr w:rsidR="00EE1A88" w:rsidRPr="00521A49" w14:paraId="67A82404" w14:textId="77777777" w:rsidTr="00C0269E">
        <w:trPr>
          <w:jc w:val="center"/>
        </w:trPr>
        <w:tc>
          <w:tcPr>
            <w:tcW w:w="708" w:type="dxa"/>
          </w:tcPr>
          <w:p w14:paraId="573CB4C8" w14:textId="09791D3F" w:rsidR="00EE1A88" w:rsidRPr="00A330C3" w:rsidRDefault="00EE1A88" w:rsidP="00EE1A88">
            <w:pPr>
              <w:jc w:val="center"/>
              <w:rPr>
                <w:rFonts w:ascii="GHEA Grapalat" w:hAnsi="GHEA Grapalat"/>
                <w:color w:val="000000"/>
                <w:sz w:val="20"/>
                <w:szCs w:val="20"/>
              </w:rPr>
            </w:pPr>
            <w:r w:rsidRPr="00A330C3">
              <w:rPr>
                <w:rFonts w:ascii="GHEA Grapalat" w:hAnsi="GHEA Grapalat"/>
                <w:color w:val="000000"/>
                <w:sz w:val="20"/>
                <w:szCs w:val="20"/>
              </w:rPr>
              <w:t>2</w:t>
            </w:r>
          </w:p>
        </w:tc>
        <w:tc>
          <w:tcPr>
            <w:tcW w:w="1300" w:type="dxa"/>
            <w:vAlign w:val="center"/>
          </w:tcPr>
          <w:p w14:paraId="4EF043E8" w14:textId="4611D402" w:rsidR="00EE1A88" w:rsidRDefault="00EE1A88" w:rsidP="00EE1A88">
            <w:pPr>
              <w:jc w:val="right"/>
              <w:rPr>
                <w:rFonts w:ascii="GHEA Grapalat" w:hAnsi="GHEA Grapalat"/>
                <w:color w:val="000000"/>
                <w:sz w:val="20"/>
                <w:szCs w:val="20"/>
              </w:rPr>
            </w:pPr>
            <w:r w:rsidRPr="00B26A87">
              <w:rPr>
                <w:rFonts w:ascii="GHEA Grapalat" w:hAnsi="GHEA Grapalat"/>
                <w:color w:val="000000"/>
                <w:sz w:val="18"/>
                <w:szCs w:val="18"/>
                <w:lang w:val="hy-AM"/>
              </w:rPr>
              <w:t>285,000.0</w:t>
            </w:r>
          </w:p>
        </w:tc>
        <w:tc>
          <w:tcPr>
            <w:tcW w:w="7962" w:type="dxa"/>
            <w:vAlign w:val="center"/>
          </w:tcPr>
          <w:p w14:paraId="726A00A8" w14:textId="656AB527" w:rsidR="00EE1A88" w:rsidRDefault="00EE1A88" w:rsidP="00EE1A88">
            <w:pPr>
              <w:rPr>
                <w:rFonts w:ascii="GHEA Grapalat" w:hAnsi="GHEA Grapalat"/>
                <w:color w:val="000000"/>
                <w:sz w:val="20"/>
                <w:szCs w:val="20"/>
              </w:rPr>
            </w:pPr>
            <w:r w:rsidRPr="00EE1A88">
              <w:rPr>
                <w:rFonts w:ascii="GHEA Grapalat" w:hAnsi="GHEA Grapalat"/>
                <w:color w:val="000000"/>
                <w:sz w:val="20"/>
                <w:szCs w:val="20"/>
              </w:rPr>
              <w:t>Полевой комбинизон</w:t>
            </w:r>
            <w:r>
              <w:rPr>
                <w:rFonts w:ascii="GHEA Grapalat" w:hAnsi="GHEA Grapalat"/>
                <w:color w:val="000000"/>
                <w:sz w:val="20"/>
                <w:szCs w:val="20"/>
              </w:rPr>
              <w:t xml:space="preserve"> летний</w:t>
            </w:r>
          </w:p>
        </w:tc>
      </w:tr>
    </w:tbl>
    <w:p w14:paraId="518123B1" w14:textId="77777777" w:rsidR="006173D4" w:rsidRPr="00521A49" w:rsidRDefault="00816505" w:rsidP="00962010">
      <w:pPr>
        <w:pStyle w:val="BodyTextIndent2"/>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1B42A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62431172" w14:textId="77777777"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42011B94" w14:textId="77777777" w:rsidR="00753E6E" w:rsidRPr="00521A49" w:rsidRDefault="00096865" w:rsidP="00E32136">
      <w:pPr>
        <w:widowControl w:val="0"/>
        <w:ind w:firstLine="708"/>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14:paraId="3F8BDC73" w14:textId="2C3151F6" w:rsidR="00753E6E" w:rsidRPr="00521A49" w:rsidRDefault="00E32136" w:rsidP="00E32136">
      <w:pPr>
        <w:widowControl w:val="0"/>
        <w:contextualSpacing/>
        <w:jc w:val="both"/>
        <w:rPr>
          <w:rFonts w:ascii="GHEA Grapalat" w:hAnsi="GHEA Grapalat"/>
        </w:rPr>
      </w:pPr>
      <w:r>
        <w:rPr>
          <w:rFonts w:ascii="GHEA Grapalat" w:hAnsi="GHEA Grapalat"/>
        </w:rPr>
        <w:tab/>
      </w:r>
      <w:r w:rsidR="00753E6E" w:rsidRPr="00521A49">
        <w:rPr>
          <w:rFonts w:ascii="GHEA Grapalat" w:hAnsi="GHEA Grapalat"/>
        </w:rPr>
        <w:t>1)</w:t>
      </w:r>
      <w:r w:rsidR="00693101" w:rsidRPr="00521A49">
        <w:rPr>
          <w:rFonts w:ascii="GHEA Grapalat" w:hAnsi="GHEA Grapalat"/>
        </w:rPr>
        <w:tab/>
      </w:r>
      <w:r w:rsidR="00753E6E" w:rsidRPr="00521A49">
        <w:rPr>
          <w:rFonts w:ascii="GHEA Grapalat" w:hAnsi="GHEA Grapalat"/>
        </w:rPr>
        <w:t xml:space="preserve">которые на день подачи заявки в судебном порядке признаны банкротом; </w:t>
      </w:r>
    </w:p>
    <w:p w14:paraId="7394FFE4" w14:textId="77777777" w:rsidR="00753E6E" w:rsidRPr="00521A49" w:rsidRDefault="004A037E" w:rsidP="00E32136">
      <w:pPr>
        <w:widowControl w:val="0"/>
        <w:ind w:firstLine="708"/>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органа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14:paraId="3629BF0C"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00753E6E" w:rsidRPr="00521A49">
        <w:rPr>
          <w:rFonts w:ascii="GHEA Grapalat" w:hAnsi="GHEA Grapalat"/>
        </w:rPr>
        <w:t>;</w:t>
      </w:r>
    </w:p>
    <w:p w14:paraId="7A92F484"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14:paraId="72BB5EE4" w14:textId="77777777"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934433F" w14:textId="77777777"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5048974" w14:textId="77777777"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1A19D825"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 xml:space="preserve">нарушил предусмотренное договором или принятое в рамках процесса </w:t>
      </w:r>
      <w:r w:rsidRPr="00521A49">
        <w:rPr>
          <w:rFonts w:ascii="GHEA Grapalat" w:hAnsi="GHEA Grapalat"/>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C85D556" w14:textId="77777777" w:rsidR="006622A4" w:rsidRPr="00521A49" w:rsidRDefault="006622A4" w:rsidP="008F69B2">
      <w:pPr>
        <w:pStyle w:val="ListParagraph"/>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14:paraId="65563289" w14:textId="77777777"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6DD99FF" w14:textId="77777777"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E699883" w14:textId="77777777" w:rsidR="00BA3554"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40CC15D" w14:textId="77777777" w:rsidR="00D5674E" w:rsidRPr="00521A49" w:rsidRDefault="009F18D0"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14:paraId="5862FCA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14:paraId="688373C6"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5FD5C5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14:paraId="33CCD857"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4944DCE"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879CD9F"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53D23B48"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14:paraId="43390FEC"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14:paraId="7F24B79B"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w:t>
      </w:r>
      <w:r w:rsidRPr="00521A49">
        <w:rPr>
          <w:rFonts w:ascii="GHEA Grapalat" w:hAnsi="GHEA Grapalat"/>
          <w:color w:val="000000"/>
        </w:rPr>
        <w:lastRenderedPageBreak/>
        <w:t>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3EA4C492"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215FA44" w14:textId="77777777" w:rsidR="00D5674E" w:rsidRPr="00521A49" w:rsidRDefault="00D5674E" w:rsidP="008F69B2">
      <w:pPr>
        <w:pStyle w:val="NormalWeb"/>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14:paraId="302EEBC1" w14:textId="77777777"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14:paraId="131717EB" w14:textId="77777777"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521A49">
        <w:rPr>
          <w:rFonts w:ascii="GHEA Grapalat" w:hAnsi="GHEA Grapalat"/>
        </w:rPr>
        <w:t>.</w:t>
      </w:r>
    </w:p>
    <w:p w14:paraId="77FD4CD0" w14:textId="77777777"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14:paraId="4B78BB7A" w14:textId="77777777" w:rsidR="009E07EE" w:rsidRPr="00521A49" w:rsidRDefault="000A6B75"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1BD1128" w14:textId="77777777" w:rsidR="000A6B75" w:rsidRPr="00521A49" w:rsidRDefault="000A6B75" w:rsidP="008F69B2">
      <w:pPr>
        <w:pStyle w:val="BodyTextIndent2"/>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14:paraId="7D482390" w14:textId="77777777" w:rsidR="005A405F" w:rsidRPr="00521A49" w:rsidRDefault="00C366B6" w:rsidP="008F69B2">
      <w:pPr>
        <w:pStyle w:val="BodyTextIndent2"/>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3894B37" w14:textId="77777777" w:rsidR="000A6B75" w:rsidRPr="00521A49" w:rsidRDefault="00C366B6" w:rsidP="008F69B2">
      <w:pPr>
        <w:pStyle w:val="BodyTextIndent2"/>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5175937" w14:textId="77777777" w:rsidR="00407FE2" w:rsidRDefault="00407FE2" w:rsidP="00962010">
      <w:pPr>
        <w:widowControl w:val="0"/>
        <w:spacing w:after="160"/>
        <w:jc w:val="center"/>
        <w:rPr>
          <w:rFonts w:ascii="GHEA Grapalat" w:hAnsi="GHEA Grapalat"/>
          <w:b/>
        </w:rPr>
      </w:pPr>
    </w:p>
    <w:p w14:paraId="7BC683D2"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09BBFE43"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C160445"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43AE79D2"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lastRenderedPageBreak/>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7845451"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AA377E6"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C3B8F8A"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3FE8AEF"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2724B896" w14:textId="77777777" w:rsidR="00407FE2" w:rsidRDefault="00407FE2" w:rsidP="00962010">
      <w:pPr>
        <w:widowControl w:val="0"/>
        <w:spacing w:after="160"/>
        <w:jc w:val="center"/>
        <w:rPr>
          <w:rFonts w:ascii="GHEA Grapalat" w:hAnsi="GHEA Grapalat"/>
          <w:b/>
        </w:rPr>
      </w:pPr>
    </w:p>
    <w:p w14:paraId="46CA0A17"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4FF1E5A7" w14:textId="77777777"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E041495"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D965498" w14:textId="77777777"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14:paraId="1B383B77" w14:textId="17AC00BA"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EE1A88">
        <w:rPr>
          <w:rFonts w:ascii="GHEA Grapalat" w:hAnsi="GHEA Grapalat"/>
          <w:b/>
          <w:sz w:val="24"/>
          <w:szCs w:val="24"/>
        </w:rPr>
        <w:t xml:space="preserve">11:30 </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5B4563">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574DFB74" w14:textId="2B1CFB1A"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E32136">
        <w:rPr>
          <w:rFonts w:ascii="GHEA Grapalat" w:hAnsi="GHEA Grapalat"/>
          <w:b/>
          <w:sz w:val="24"/>
          <w:szCs w:val="24"/>
        </w:rPr>
        <w:t>Вардан Оганнисян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5B465F5" w14:textId="77777777" w:rsidR="00B67CCD" w:rsidRPr="00521A49" w:rsidRDefault="00B67CCD" w:rsidP="00045332">
      <w:pPr>
        <w:pStyle w:val="BodyTextIndent2"/>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14:paraId="54B85985"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521A49">
        <w:rPr>
          <w:rFonts w:ascii="GHEA Grapalat" w:hAnsi="GHEA Grapalat"/>
        </w:rPr>
        <w:t>, которое включает:</w:t>
      </w:r>
    </w:p>
    <w:p w14:paraId="3F4F244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14:paraId="5A2F6CEA" w14:textId="77777777"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14:paraId="687244E4"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02C9D0A6" w14:textId="77777777"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3562069" w14:textId="77777777"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521A49">
        <w:rPr>
          <w:rFonts w:ascii="GHEA Grapalat" w:hAnsi="GHEA Grapalat"/>
          <w:sz w:val="24"/>
          <w:szCs w:val="24"/>
        </w:rPr>
        <w:t>деклация</w:t>
      </w:r>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14:paraId="6A262726" w14:textId="77777777"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14:paraId="54B8C6D4" w14:textId="77777777"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14:paraId="4FB08DAE" w14:textId="77777777"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43381DCF" w14:textId="77777777"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ADC609E"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373861B" w14:textId="77777777"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14:paraId="11ECAB8E" w14:textId="77777777"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FootnoteReference"/>
          <w:rFonts w:ascii="GHEA Grapalat" w:hAnsi="GHEA Grapalat" w:cs="Sylfaen"/>
        </w:rPr>
        <w:footnoteReference w:customMarkFollows="1" w:id="1"/>
        <w:t>7</w:t>
      </w:r>
    </w:p>
    <w:p w14:paraId="3F7E0FB9" w14:textId="77777777"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22DFB54" w14:textId="77777777" w:rsidR="00C407B5" w:rsidRPr="00521A49" w:rsidRDefault="00C407B5" w:rsidP="005D414D">
      <w:pPr>
        <w:widowControl w:val="0"/>
        <w:spacing w:after="160"/>
        <w:rPr>
          <w:rFonts w:ascii="GHEA Grapalat" w:hAnsi="GHEA Grapalat"/>
          <w:b/>
        </w:rPr>
        <w:sectPr w:rsidR="00C407B5" w:rsidRPr="00521A49" w:rsidSect="00E32136">
          <w:footerReference w:type="default" r:id="rId8"/>
          <w:footnotePr>
            <w:pos w:val="beneathText"/>
            <w:numStart w:val="8"/>
          </w:footnotePr>
          <w:pgSz w:w="11906" w:h="16838" w:code="9"/>
          <w:pgMar w:top="709" w:right="707" w:bottom="900" w:left="709" w:header="561" w:footer="561" w:gutter="0"/>
          <w:cols w:space="720"/>
          <w:docGrid w:linePitch="326"/>
        </w:sectPr>
      </w:pPr>
    </w:p>
    <w:p w14:paraId="190FBE8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lastRenderedPageBreak/>
        <w:t>5.</w:t>
      </w:r>
      <w:r w:rsidR="00C8055A" w:rsidRPr="00521A49">
        <w:rPr>
          <w:rFonts w:ascii="GHEA Grapalat" w:hAnsi="GHEA Grapalat"/>
          <w:b/>
        </w:rPr>
        <w:t xml:space="preserve">ЦЕНОВОЕ ПРЕДЛОЖЕНИЕ ЗАЯВКИ </w:t>
      </w:r>
    </w:p>
    <w:p w14:paraId="0C0D01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A0FECD6" w14:textId="77777777"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7FFDC4B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570FE7E"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1AE00968"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FD5A842"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2A4BEC5"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653780C1"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1D534940"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14:paraId="1F2DEDA0"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01D0A4"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20AE024A" w14:textId="77777777"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14:paraId="4E9A9B23"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1C3E67C8"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12023DF"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90CEF09" w14:textId="77777777" w:rsidR="00FA0E41" w:rsidRPr="00521A49" w:rsidRDefault="00FA0E41" w:rsidP="00962010">
      <w:pPr>
        <w:widowControl w:val="0"/>
        <w:spacing w:after="160"/>
        <w:ind w:firstLine="567"/>
        <w:jc w:val="center"/>
        <w:rPr>
          <w:rFonts w:ascii="GHEA Grapalat" w:hAnsi="GHEA Grapalat"/>
          <w:b/>
        </w:rPr>
      </w:pPr>
    </w:p>
    <w:p w14:paraId="303B21FC"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679381BB" w14:textId="30713670"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5B4563">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EE1A88">
        <w:rPr>
          <w:rFonts w:ascii="GHEA Grapalat" w:hAnsi="GHEA Grapalat"/>
          <w:b/>
          <w:sz w:val="24"/>
          <w:szCs w:val="24"/>
        </w:rPr>
        <w:t xml:space="preserve">11:30 </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20E4E430"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0812C594"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533284D3"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1E661F"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D409A70"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22719919"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B0B28D3"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762A1133"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46E2B6C1"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89F33E"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01453EEF"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521A49">
        <w:rPr>
          <w:rFonts w:ascii="GHEA Grapalat" w:hAnsi="GHEA Grapalat"/>
          <w:i w:val="0"/>
          <w:sz w:val="24"/>
          <w:szCs w:val="24"/>
        </w:rPr>
        <w:lastRenderedPageBreak/>
        <w:t>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588C0D26"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FE14FBB"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51BC730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4594BE70"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765A96B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0C53F37F"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BB117E5"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14:paraId="23EE6DFB"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CFDFC18"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6BCEA42"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187388AC" w14:textId="77777777"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lastRenderedPageBreak/>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34EE5C9" w14:textId="77777777"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14:paraId="24D20572" w14:textId="77777777"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14:paraId="2827AD73" w14:textId="77777777" w:rsidR="006A649A"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535CFC0" w14:textId="77777777" w:rsidR="00EA58C8"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14:paraId="4C6FAA5A" w14:textId="77777777" w:rsidR="00E65F37"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14:paraId="72E721F9" w14:textId="77777777" w:rsidR="00A24827" w:rsidRPr="00521A49" w:rsidRDefault="00A24827"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280F4126" w14:textId="77777777" w:rsidR="008B73CD" w:rsidRPr="00521A49" w:rsidRDefault="008B73CD"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C4313A9" w14:textId="77777777" w:rsidR="00513369" w:rsidRDefault="008769B4" w:rsidP="00513369">
      <w:pPr>
        <w:widowControl w:val="0"/>
        <w:tabs>
          <w:tab w:val="left" w:pos="1276"/>
        </w:tabs>
        <w:spacing w:after="160"/>
        <w:ind w:firstLine="567"/>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13369" w:rsidRPr="00551FD6">
        <w:rPr>
          <w:rFonts w:ascii="GHEA Grapalat" w:hAnsi="GHEA Grapalat"/>
        </w:rPr>
        <w:t xml:space="preserve">В случае выявления </w:t>
      </w:r>
      <w:r w:rsidR="00513369" w:rsidRPr="00681C1F">
        <w:rPr>
          <w:rFonts w:ascii="GHEA Grapalat" w:hAnsi="GHEA Grapalat"/>
          <w:color w:val="000000" w:themeColor="text1"/>
        </w:rPr>
        <w:t xml:space="preserve">оснований, предусмотренных пунктом 6 части 1 статьи 6 Закона, </w:t>
      </w:r>
      <w:r w:rsidR="00513369"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13369" w:rsidRPr="00DB680D">
        <w:rPr>
          <w:rFonts w:ascii="GHEA Grapalat" w:hAnsi="GHEA Grapalat"/>
        </w:rPr>
        <w:t xml:space="preserve">. Мотивированное решение руководителя </w:t>
      </w:r>
      <w:r w:rsidR="00513369" w:rsidRPr="00982592">
        <w:rPr>
          <w:rFonts w:ascii="GHEA Grapalat" w:hAnsi="GHEA Grapalat"/>
        </w:rPr>
        <w:t>заказчика уполномоченный орган публикует в бюллетене</w:t>
      </w:r>
      <w:r w:rsidR="00513369" w:rsidRPr="009022F9">
        <w:rPr>
          <w:rFonts w:ascii="GHEA Grapalat" w:hAnsi="GHEA Grapalat"/>
        </w:rPr>
        <w:t xml:space="preserve"> </w:t>
      </w:r>
      <w:r w:rsidR="00513369">
        <w:rPr>
          <w:rFonts w:ascii="GHEA Grapalat" w:hAnsi="GHEA Grapalat"/>
        </w:rPr>
        <w:t xml:space="preserve">в течение пяти рабочих дней, </w:t>
      </w:r>
      <w:r w:rsidR="00513369">
        <w:rPr>
          <w:rStyle w:val="ezkurwreuab5ozgtqnkl"/>
          <w:rFonts w:ascii="GHEA Grapalat" w:hAnsi="GHEA Grapalat"/>
        </w:rPr>
        <w:t>следующих</w:t>
      </w:r>
      <w:r w:rsidR="00513369">
        <w:rPr>
          <w:rFonts w:ascii="GHEA Grapalat" w:hAnsi="GHEA Grapalat"/>
        </w:rPr>
        <w:t xml:space="preserve"> </w:t>
      </w:r>
      <w:r w:rsidR="00513369">
        <w:rPr>
          <w:rStyle w:val="ezkurwreuab5ozgtqnkl"/>
          <w:rFonts w:ascii="GHEA Grapalat" w:hAnsi="GHEA Grapalat"/>
        </w:rPr>
        <w:t>за днем</w:t>
      </w:r>
      <w:r w:rsidR="00513369">
        <w:rPr>
          <w:rFonts w:ascii="GHEA Grapalat" w:hAnsi="GHEA Grapalat"/>
        </w:rPr>
        <w:t xml:space="preserve"> </w:t>
      </w:r>
      <w:r w:rsidR="00513369">
        <w:rPr>
          <w:rStyle w:val="ezkurwreuab5ozgtqnkl"/>
          <w:rFonts w:ascii="GHEA Grapalat" w:hAnsi="GHEA Grapalat"/>
        </w:rPr>
        <w:t>получения</w:t>
      </w:r>
      <w:r w:rsidR="00513369">
        <w:rPr>
          <w:rFonts w:ascii="GHEA Grapalat" w:hAnsi="GHEA Grapalat"/>
        </w:rPr>
        <w:t xml:space="preserve"> </w:t>
      </w:r>
      <w:r w:rsidR="00513369">
        <w:rPr>
          <w:rStyle w:val="ezkurwreuab5ozgtqnkl"/>
          <w:rFonts w:ascii="GHEA Grapalat" w:hAnsi="GHEA Grapalat"/>
        </w:rPr>
        <w:t>решения</w:t>
      </w:r>
      <w:r w:rsidR="00513369" w:rsidRPr="00982592">
        <w:rPr>
          <w:rFonts w:ascii="GHEA Grapalat" w:hAnsi="GHEA Grapalat"/>
        </w:rPr>
        <w:t>.</w:t>
      </w:r>
      <w:r w:rsidR="00513369" w:rsidRPr="00570BBD">
        <w:t xml:space="preserve"> </w:t>
      </w:r>
      <w:r w:rsidR="00513369" w:rsidRPr="00551FD6">
        <w:rPr>
          <w:rFonts w:ascii="GHEA Grapalat" w:hAnsi="GHEA Grapalat"/>
        </w:rPr>
        <w:t xml:space="preserve">При этом указанное в настоящем пункте решение руководитель заказчика выносит </w:t>
      </w:r>
      <w:r w:rsidR="00513369">
        <w:rPr>
          <w:rFonts w:ascii="GHEA Grapalat" w:hAnsi="GHEA Grapalat"/>
        </w:rPr>
        <w:t>на десятый день</w:t>
      </w:r>
      <w:r w:rsidR="00513369" w:rsidRPr="00551FD6">
        <w:rPr>
          <w:rFonts w:ascii="GHEA Grapalat" w:hAnsi="GHEA Grapalat"/>
        </w:rPr>
        <w:t xml:space="preserve"> следующи</w:t>
      </w:r>
      <w:r w:rsidR="00513369">
        <w:rPr>
          <w:rFonts w:ascii="GHEA Grapalat" w:hAnsi="GHEA Grapalat"/>
        </w:rPr>
        <w:t>й</w:t>
      </w:r>
      <w:r w:rsidR="00513369" w:rsidRPr="00551FD6">
        <w:rPr>
          <w:rFonts w:ascii="GHEA Grapalat" w:hAnsi="GHEA Grapalat"/>
        </w:rPr>
        <w:t xml:space="preserve"> за </w:t>
      </w:r>
      <w:r w:rsidR="00513369">
        <w:rPr>
          <w:rFonts w:ascii="GHEA Grapalat" w:hAnsi="GHEA Grapalat"/>
        </w:rPr>
        <w:t>д</w:t>
      </w:r>
      <w:r w:rsidR="00513369" w:rsidRPr="00551FD6">
        <w:rPr>
          <w:rFonts w:ascii="GHEA Grapalat" w:hAnsi="GHEA Grapalat"/>
        </w:rPr>
        <w:t>нем объявления процедуры закуп</w:t>
      </w:r>
      <w:r w:rsidR="00513369">
        <w:rPr>
          <w:rFonts w:ascii="GHEA Grapalat" w:hAnsi="GHEA Grapalat"/>
        </w:rPr>
        <w:t>ки</w:t>
      </w:r>
      <w:r w:rsidR="00513369" w:rsidRPr="00551FD6">
        <w:rPr>
          <w:rFonts w:ascii="GHEA Grapalat" w:hAnsi="GHEA Grapalat"/>
        </w:rPr>
        <w:t xml:space="preserve"> несостоявшейся или опубликования </w:t>
      </w:r>
      <w:r w:rsidR="00513369" w:rsidRPr="00551FD6">
        <w:rPr>
          <w:rFonts w:ascii="GHEA Grapalat" w:hAnsi="GHEA Grapalat"/>
        </w:rPr>
        <w:lastRenderedPageBreak/>
        <w:t>объявления о заключенном договоре</w:t>
      </w:r>
      <w:r w:rsidR="00513369">
        <w:rPr>
          <w:rFonts w:ascii="GHEA Grapalat" w:hAnsi="GHEA Grapalat"/>
        </w:rPr>
        <w:t>,</w:t>
      </w:r>
      <w:r w:rsidR="00513369" w:rsidRPr="00551FD6">
        <w:rPr>
          <w:rFonts w:ascii="GHEA Grapalat" w:hAnsi="GHEA Grapalat"/>
        </w:rPr>
        <w:t xml:space="preserve"> или опубликования объявления</w:t>
      </w:r>
      <w:r w:rsidR="00513369">
        <w:rPr>
          <w:rFonts w:ascii="GHEA Grapalat" w:hAnsi="GHEA Grapalat"/>
        </w:rPr>
        <w:t xml:space="preserve"> (уведомления)</w:t>
      </w:r>
      <w:r w:rsidR="00513369" w:rsidRPr="00551FD6">
        <w:rPr>
          <w:rFonts w:ascii="GHEA Grapalat" w:hAnsi="GHEA Grapalat"/>
        </w:rPr>
        <w:t xml:space="preserve"> о расторжении договора в одностороннем порядке</w:t>
      </w:r>
      <w:r w:rsidR="00513369">
        <w:rPr>
          <w:rFonts w:ascii="GHEA Grapalat" w:hAnsi="GHEA Grapalat"/>
        </w:rPr>
        <w:t xml:space="preserve">. </w:t>
      </w:r>
      <w:r w:rsidR="00513369"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13369">
        <w:rPr>
          <w:rFonts w:ascii="GHEA Grapalat" w:hAnsi="GHEA Grapalat"/>
        </w:rPr>
        <w:t xml:space="preserve">. </w:t>
      </w:r>
      <w:r w:rsidR="00513369"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13369">
        <w:rPr>
          <w:rFonts w:ascii="GHEA Grapalat" w:hAnsi="GHEA Grapalat"/>
        </w:rPr>
        <w:t>на пятый</w:t>
      </w:r>
      <w:r w:rsidR="00513369" w:rsidRPr="00AA7DF7">
        <w:rPr>
          <w:rFonts w:ascii="GHEA Grapalat" w:hAnsi="GHEA Grapalat"/>
        </w:rPr>
        <w:t xml:space="preserve"> д</w:t>
      </w:r>
      <w:r w:rsidR="00513369">
        <w:rPr>
          <w:rFonts w:ascii="GHEA Grapalat" w:hAnsi="GHEA Grapalat"/>
        </w:rPr>
        <w:t>е</w:t>
      </w:r>
      <w:r w:rsidR="00513369" w:rsidRPr="00AA7DF7">
        <w:rPr>
          <w:rFonts w:ascii="GHEA Grapalat" w:hAnsi="GHEA Grapalat"/>
        </w:rPr>
        <w:t>н</w:t>
      </w:r>
      <w:r w:rsidR="00513369">
        <w:rPr>
          <w:rFonts w:ascii="GHEA Grapalat" w:hAnsi="GHEA Grapalat"/>
        </w:rPr>
        <w:t>ь, следующий</w:t>
      </w:r>
      <w:r w:rsidR="00513369"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13369">
        <w:rPr>
          <w:rFonts w:ascii="GHEA Grapalat" w:hAnsi="GHEA Grapalat"/>
        </w:rPr>
        <w:t xml:space="preserve">обжаловании </w:t>
      </w:r>
      <w:r w:rsidR="00513369" w:rsidRPr="00AA7DF7">
        <w:rPr>
          <w:rFonts w:ascii="GHEA Grapalat" w:hAnsi="GHEA Grapalat"/>
        </w:rPr>
        <w:t>решения участником по состоянию на сороковой день после получения решения</w:t>
      </w:r>
      <w:r w:rsidR="00513369">
        <w:rPr>
          <w:rFonts w:ascii="GHEA Grapalat" w:hAnsi="GHEA Grapalat"/>
        </w:rPr>
        <w:t xml:space="preserve"> </w:t>
      </w:r>
      <w:r w:rsidR="00513369" w:rsidRPr="00AA7DF7">
        <w:rPr>
          <w:rFonts w:ascii="GHEA Grapalat" w:hAnsi="GHEA Grapalat"/>
        </w:rPr>
        <w:t>-</w:t>
      </w:r>
      <w:r w:rsidR="00513369">
        <w:rPr>
          <w:rFonts w:ascii="GHEA Grapalat" w:hAnsi="GHEA Grapalat"/>
        </w:rPr>
        <w:t xml:space="preserve"> на пятый день</w:t>
      </w:r>
      <w:r w:rsidR="00513369" w:rsidRPr="00AA7DF7">
        <w:rPr>
          <w:rFonts w:ascii="GHEA Grapalat" w:hAnsi="GHEA Grapalat"/>
        </w:rPr>
        <w:t>, следующ</w:t>
      </w:r>
      <w:r w:rsidR="00513369">
        <w:rPr>
          <w:rFonts w:ascii="GHEA Grapalat" w:hAnsi="GHEA Grapalat"/>
        </w:rPr>
        <w:t>ий</w:t>
      </w:r>
      <w:r w:rsidR="00513369" w:rsidRPr="00AA7DF7">
        <w:rPr>
          <w:rFonts w:ascii="GHEA Grapalat" w:hAnsi="GHEA Grapalat"/>
        </w:rPr>
        <w:t xml:space="preserve"> за днем вступления в силу заключительного судебного акта по данному</w:t>
      </w:r>
      <w:r w:rsidR="00513369">
        <w:rPr>
          <w:rFonts w:ascii="GHEA Grapalat" w:hAnsi="GHEA Grapalat"/>
        </w:rPr>
        <w:t xml:space="preserve"> судебному делу,</w:t>
      </w:r>
      <w:r w:rsidR="00513369" w:rsidRPr="00570BBD">
        <w:t xml:space="preserve"> </w:t>
      </w:r>
      <w:r w:rsidR="00513369" w:rsidRPr="006F0326">
        <w:rPr>
          <w:rFonts w:ascii="GHEA Grapalat" w:hAnsi="GHEA Grapalat"/>
        </w:rPr>
        <w:t>если по результатам судебного разбирательства возможность исполнения решения не исчезла</w:t>
      </w:r>
      <w:r w:rsidR="00513369">
        <w:rPr>
          <w:rFonts w:ascii="GHEA Grapalat" w:hAnsi="GHEA Grapalat"/>
        </w:rPr>
        <w:t>.</w:t>
      </w:r>
    </w:p>
    <w:p w14:paraId="645637D3" w14:textId="77777777"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14:paraId="5AA87630" w14:textId="77777777" w:rsidR="00B24E4B" w:rsidRPr="00521A49" w:rsidRDefault="00B24E4B"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BCAF5CB" w14:textId="77777777" w:rsidR="00CA071A" w:rsidRPr="00521A49" w:rsidRDefault="00CA071A" w:rsidP="00B55614">
      <w:pPr>
        <w:pStyle w:val="ListParagraph"/>
        <w:widowControl w:val="0"/>
        <w:numPr>
          <w:ilvl w:val="0"/>
          <w:numId w:val="31"/>
        </w:numPr>
        <w:ind w:left="0" w:firstLine="567"/>
        <w:contextualSpacing/>
        <w:jc w:val="both"/>
        <w:rPr>
          <w:rFonts w:ascii="GHEA Grapalat" w:hAnsi="GHEA Grapalat"/>
        </w:rPr>
      </w:pPr>
      <w:r w:rsidRPr="00521A49">
        <w:rPr>
          <w:rFonts w:ascii="GHEA Grapalat" w:hAnsi="GHEA Grapalat"/>
        </w:rPr>
        <w:t xml:space="preserve">выплата участником </w:t>
      </w:r>
      <w:r w:rsidR="002550CD" w:rsidRPr="00B24E4B">
        <w:rPr>
          <w:rFonts w:ascii="GHEA Grapalat" w:hAnsi="GHEA Grapalat"/>
        </w:rPr>
        <w:t xml:space="preserve">или лицом, заключившим договор, суммы обеспечения заявки, договора и (или) квалификации </w:t>
      </w:r>
      <w:r w:rsidR="002550CD" w:rsidRPr="00357DB8">
        <w:rPr>
          <w:rFonts w:ascii="GHEA Grapalat" w:hAnsi="GHEA Grapalat"/>
        </w:rPr>
        <w:t>была осуществлена</w:t>
      </w:r>
      <w:r w:rsidR="002550CD" w:rsidRPr="00B24E4B">
        <w:rPr>
          <w:rFonts w:ascii="GHEA Grapalat" w:hAnsi="GHEA Grapalat"/>
        </w:rPr>
        <w:t xml:space="preserve"> по истечении срока представления решения уполномоченному органу, но не позднее </w:t>
      </w:r>
      <w:r w:rsidR="002550CD" w:rsidRPr="00155453">
        <w:rPr>
          <w:rFonts w:ascii="GHEA Grapalat" w:hAnsi="GHEA Grapalat"/>
        </w:rPr>
        <w:t xml:space="preserve">истечения </w:t>
      </w:r>
      <w:r w:rsidR="002550CD" w:rsidRPr="006E181F">
        <w:rPr>
          <w:rFonts w:ascii="GHEA Grapalat" w:hAnsi="GHEA Grapalat"/>
        </w:rPr>
        <w:t>сорокодневного срока</w:t>
      </w:r>
      <w:r w:rsidR="002550CD" w:rsidRPr="00155453" w:rsidDel="00F97C74">
        <w:rPr>
          <w:rFonts w:ascii="GHEA Grapalat" w:hAnsi="GHEA Grapalat"/>
        </w:rPr>
        <w:t xml:space="preserve"> </w:t>
      </w:r>
      <w:r w:rsidR="002550CD" w:rsidRPr="00155453">
        <w:rPr>
          <w:rFonts w:ascii="GHEA Grapalat" w:hAnsi="GHEA Grapalat"/>
        </w:rPr>
        <w:t>установленн</w:t>
      </w:r>
      <w:r w:rsidR="002550CD" w:rsidRPr="00357DB8">
        <w:rPr>
          <w:rFonts w:ascii="GHEA Grapalat" w:hAnsi="GHEA Grapalat"/>
        </w:rPr>
        <w:t>ого</w:t>
      </w:r>
      <w:r w:rsidR="002550CD" w:rsidRPr="00155453">
        <w:rPr>
          <w:rFonts w:ascii="GHEA Grapalat" w:hAnsi="GHEA Grapalat"/>
        </w:rPr>
        <w:t xml:space="preserve"> для включения уполномоченным органом участника </w:t>
      </w:r>
      <w:r w:rsidR="002550CD" w:rsidRPr="00B24E4B">
        <w:rPr>
          <w:rFonts w:ascii="GHEA Grapalat" w:hAnsi="GHEA Grapalat"/>
        </w:rPr>
        <w:t xml:space="preserve"> в список, </w:t>
      </w:r>
      <w:r w:rsidR="002550CD"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550CD">
        <w:rPr>
          <w:rFonts w:ascii="GHEA Grapalat" w:hAnsi="GHEA Grapalat"/>
        </w:rPr>
        <w:t xml:space="preserve"> </w:t>
      </w:r>
      <w:r w:rsidR="002550CD"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44424DF" w14:textId="77777777" w:rsidR="00C20AD3" w:rsidRPr="00521A49" w:rsidRDefault="00D44120" w:rsidP="00B55614">
      <w:pPr>
        <w:widowControl w:val="0"/>
        <w:tabs>
          <w:tab w:val="left" w:pos="1134"/>
        </w:tabs>
        <w:ind w:firstLine="567"/>
        <w:contextualSpacing/>
        <w:jc w:val="both"/>
        <w:rPr>
          <w:rFonts w:ascii="GHEA Grapalat" w:hAnsi="GHEA Grapalat"/>
        </w:rPr>
      </w:pPr>
      <w:r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4547345C" w14:textId="77777777"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57B093D9" w14:textId="77777777"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C24D149" w14:textId="77777777" w:rsidR="002B121D" w:rsidRPr="00521A49" w:rsidRDefault="00A150A9" w:rsidP="00B55614">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w:t>
      </w:r>
      <w:r w:rsidRPr="00521A49">
        <w:rPr>
          <w:rFonts w:ascii="GHEA Grapalat" w:hAnsi="GHEA Grapalat"/>
          <w:spacing w:val="-4"/>
          <w:sz w:val="24"/>
          <w:szCs w:val="24"/>
        </w:rPr>
        <w:lastRenderedPageBreak/>
        <w:t>которые предоставляются в течение одного календарного дня.</w:t>
      </w:r>
    </w:p>
    <w:p w14:paraId="1B7DB51D" w14:textId="77777777"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99D9F9" w14:textId="77777777"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94C0763" w14:textId="77777777" w:rsidR="002B103D" w:rsidRPr="00437B90" w:rsidRDefault="00A150A9" w:rsidP="00B55614">
      <w:pPr>
        <w:pStyle w:val="BodyTextIndent2"/>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14:paraId="24C44A51" w14:textId="77777777"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комиссии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14:paraId="1963C7BD"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3F26DFC" w14:textId="77777777" w:rsidR="00583092" w:rsidRPr="00521A49" w:rsidRDefault="00662165" w:rsidP="00B55614">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6722B99"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14:paraId="04FF5843" w14:textId="77777777"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14:paraId="52E9C759" w14:textId="77777777" w:rsidR="00583092" w:rsidRPr="00521A49" w:rsidRDefault="00A150A9" w:rsidP="00B55614">
      <w:pPr>
        <w:pStyle w:val="BodyTextIndent2"/>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D918655" w14:textId="77777777" w:rsidR="0084513E" w:rsidRPr="00521A49" w:rsidRDefault="0084513E" w:rsidP="00B55614">
      <w:pPr>
        <w:pStyle w:val="BodyTextIndent2"/>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14:paraId="02DB6564" w14:textId="77777777" w:rsidR="0084513E" w:rsidRPr="00521A49" w:rsidRDefault="0084513E" w:rsidP="00B55614">
      <w:pPr>
        <w:pStyle w:val="BodyTextIndent2"/>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14:paraId="35CD6035" w14:textId="77777777"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2F0918C" w14:textId="77777777"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20C6C7F" w14:textId="77777777" w:rsidR="00B55614" w:rsidRDefault="00B55614" w:rsidP="00B55614">
      <w:pPr>
        <w:jc w:val="center"/>
        <w:rPr>
          <w:rFonts w:ascii="GHEA Grapalat" w:hAnsi="GHEA Grapalat"/>
          <w:b/>
        </w:rPr>
      </w:pPr>
    </w:p>
    <w:p w14:paraId="31AB064D"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091D7A5D"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 xml:space="preserve">Договор заключается заказчиком на основании решения Комиссии. Договор </w:t>
      </w:r>
      <w:r w:rsidRPr="00521A49">
        <w:rPr>
          <w:rFonts w:ascii="GHEA Grapalat" w:hAnsi="GHEA Grapalat"/>
        </w:rPr>
        <w:lastRenderedPageBreak/>
        <w:t>заключается в письменной форме, посредством составления одного документа.</w:t>
      </w:r>
    </w:p>
    <w:p w14:paraId="4AEC09B7"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5C3D99B4"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23E81A1"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72FFE543"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0B2B22"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6D82917D" w14:textId="77777777" w:rsidR="00215EAD" w:rsidRPr="00521A49" w:rsidRDefault="00215EAD" w:rsidP="00962010">
      <w:pPr>
        <w:widowControl w:val="0"/>
        <w:spacing w:after="160"/>
        <w:jc w:val="center"/>
        <w:rPr>
          <w:rFonts w:ascii="GHEA Grapalat" w:hAnsi="GHEA Grapalat"/>
          <w:b/>
        </w:rPr>
      </w:pPr>
    </w:p>
    <w:p w14:paraId="451455F5"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3832610F"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14:paraId="7FC25A1B" w14:textId="77777777"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14:paraId="5E07BFF5"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Pr="00521A49">
        <w:rPr>
          <w:rFonts w:ascii="GHEA Grapalat" w:hAnsi="GHEA Grapalat"/>
        </w:rPr>
        <w:lastRenderedPageBreak/>
        <w:t xml:space="preserve">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6A5C0779"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7979541"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3D45D8D2" w14:textId="77777777"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14:paraId="3B9BD3F2"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641EB4B7"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907CD7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0B6200D0"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9C5CFFA"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44C88E4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w:t>
      </w:r>
      <w:r w:rsidRPr="00521A49">
        <w:rPr>
          <w:rFonts w:ascii="GHEA Grapalat" w:hAnsi="GHEA Grapalat" w:cs="Sylfaen"/>
        </w:rPr>
        <w:lastRenderedPageBreak/>
        <w:t>заявления-в виде неустойки или наличных денег</w:t>
      </w:r>
      <w:r w:rsidR="000C229A">
        <w:rPr>
          <w:rFonts w:ascii="GHEA Grapalat" w:hAnsi="GHEA Grapalat" w:cs="Sylfaen"/>
        </w:rPr>
        <w:t>.</w:t>
      </w:r>
    </w:p>
    <w:p w14:paraId="5D07E9B3"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139D6E0B"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199352B2"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3D84111"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A45112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26B0C9A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67360C59"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1F84A101" w14:textId="77777777" w:rsidR="003648C2" w:rsidRPr="00521A49" w:rsidRDefault="003648C2" w:rsidP="00B55614">
      <w:pPr>
        <w:widowControl w:val="0"/>
        <w:tabs>
          <w:tab w:val="left" w:pos="1134"/>
        </w:tabs>
        <w:ind w:firstLine="567"/>
        <w:contextualSpacing/>
        <w:jc w:val="both"/>
        <w:rPr>
          <w:rFonts w:ascii="GHEA Grapalat" w:hAnsi="GHEA Grapalat"/>
        </w:rPr>
      </w:pPr>
    </w:p>
    <w:p w14:paraId="3E2161B4"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21AE1507"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E6970D4" w14:textId="77777777" w:rsidR="003D5CAF" w:rsidRPr="00521A49" w:rsidRDefault="003D5CAF" w:rsidP="00962010">
      <w:pPr>
        <w:rPr>
          <w:rFonts w:ascii="GHEA Grapalat" w:hAnsi="GHEA Grapalat" w:cs="Arial"/>
          <w:b/>
        </w:rPr>
      </w:pPr>
    </w:p>
    <w:p w14:paraId="1E1A533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72F6B1BA"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7D0D237A" w14:textId="77777777"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14:paraId="7C1709B6"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1ADC77D7"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16EE3C2A"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C86CE8E" w14:textId="77777777" w:rsidR="00C54730" w:rsidRPr="00521A49" w:rsidRDefault="00C54730" w:rsidP="00962010">
      <w:pPr>
        <w:jc w:val="center"/>
        <w:rPr>
          <w:rFonts w:ascii="GHEA Grapalat" w:hAnsi="GHEA Grapalat"/>
          <w:b/>
        </w:rPr>
      </w:pPr>
    </w:p>
    <w:p w14:paraId="6AAEF95F"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5A19EE8" w14:textId="77777777" w:rsidR="00C54730" w:rsidRPr="00521A49" w:rsidRDefault="00C54730" w:rsidP="00962010">
      <w:pPr>
        <w:jc w:val="center"/>
        <w:rPr>
          <w:rFonts w:ascii="GHEA Grapalat" w:hAnsi="GHEA Grapalat"/>
          <w:b/>
        </w:rPr>
      </w:pPr>
    </w:p>
    <w:p w14:paraId="345A0B9D"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12.1 Каждое заинтересованное лицо вправе обжаловать действия (бездействие) и решения </w:t>
      </w:r>
      <w:r w:rsidRPr="00521A49">
        <w:rPr>
          <w:rFonts w:ascii="GHEA Grapalat" w:hAnsi="GHEA Grapalat"/>
        </w:rPr>
        <w:lastRenderedPageBreak/>
        <w:t>заказчика, оценочной комиссии в порядке, установленном Гражданским процессуальным кодексом Республики Армения (далее-Кодекс) .</w:t>
      </w:r>
    </w:p>
    <w:p w14:paraId="7D7C5DF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72F0948"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283DC8E"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7B125C7"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203163D"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B78FEEC"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4BD878A1"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A988A9C"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590A5F82"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DFEDA16"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3501725B"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138CEA59"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0071148"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A2EAC6E"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w:t>
      </w:r>
      <w:r w:rsidRPr="00521A49">
        <w:rPr>
          <w:rFonts w:ascii="GHEA Grapalat" w:hAnsi="GHEA Grapalat"/>
        </w:rPr>
        <w:lastRenderedPageBreak/>
        <w:t xml:space="preserve">ходатайству лица, участвующего в деле, или по своей инициативе пришел к выводу о необходимости рассмотрения дела в судебном заседании. </w:t>
      </w:r>
    </w:p>
    <w:p w14:paraId="7B99D76B"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7EA0D72"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912A5B5"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6B6BDBAE" w14:textId="77777777"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3D794A1"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06DA60E"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9881817"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6510FC40"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57AA118B"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26FE9B9"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0A662B16"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0C8FAC68" w14:textId="77777777"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14:paraId="7ED5DB35"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D4780C1" w14:textId="77777777"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14:paraId="6B2359BB" w14:textId="77777777" w:rsidR="00275196" w:rsidRPr="00521A49" w:rsidRDefault="00275196" w:rsidP="00962010">
      <w:pPr>
        <w:widowControl w:val="0"/>
        <w:spacing w:after="160"/>
        <w:jc w:val="center"/>
        <w:rPr>
          <w:rFonts w:ascii="GHEA Grapalat" w:hAnsi="GHEA Grapalat"/>
        </w:rPr>
      </w:pPr>
    </w:p>
    <w:p w14:paraId="4636513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2CD7B089"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699C38A8"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9366A69"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279D0EC5" w14:textId="77777777" w:rsidR="008F15B9" w:rsidRPr="00521A49" w:rsidRDefault="008F15B9" w:rsidP="0007305B">
      <w:pPr>
        <w:widowControl w:val="0"/>
        <w:jc w:val="center"/>
        <w:rPr>
          <w:rFonts w:ascii="GHEA Grapalat" w:hAnsi="GHEA Grapalat"/>
          <w:b/>
        </w:rPr>
      </w:pPr>
    </w:p>
    <w:p w14:paraId="4F4C6020"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40108D2F"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56050A95"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1A73CD0C"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678E13CF"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509ACCDB" w14:textId="77777777"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2"/>
        <w:t>15</w:t>
      </w:r>
    </w:p>
    <w:p w14:paraId="5DB1D389" w14:textId="77777777"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0A0D10C8" w14:textId="77777777" w:rsidR="0007305B" w:rsidRPr="00521A49" w:rsidRDefault="0007305B" w:rsidP="0007305B">
      <w:pPr>
        <w:widowControl w:val="0"/>
        <w:jc w:val="center"/>
        <w:rPr>
          <w:rFonts w:ascii="GHEA Grapalat" w:hAnsi="GHEA Grapalat"/>
          <w:b/>
        </w:rPr>
      </w:pPr>
    </w:p>
    <w:p w14:paraId="32496C40"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45CA9171"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073A6CC1"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76ACD47"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751FA3B"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14:paraId="6EF97050"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7256A6D1"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014AA693"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27E5189D"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1AEE1641"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3AD88B13" w14:textId="77777777" w:rsidR="00ED59E0" w:rsidRPr="00521A49" w:rsidRDefault="00ED59E0" w:rsidP="00962010">
      <w:pPr>
        <w:widowControl w:val="0"/>
        <w:tabs>
          <w:tab w:val="left" w:pos="1134"/>
        </w:tabs>
        <w:spacing w:after="160"/>
        <w:ind w:firstLine="567"/>
        <w:jc w:val="both"/>
        <w:rPr>
          <w:rFonts w:ascii="GHEA Grapalat" w:hAnsi="GHEA Grapalat"/>
        </w:rPr>
      </w:pPr>
    </w:p>
    <w:p w14:paraId="205C36BA" w14:textId="77777777" w:rsidR="00ED59E0" w:rsidRPr="00521A49" w:rsidRDefault="00ED59E0" w:rsidP="00962010">
      <w:pPr>
        <w:widowControl w:val="0"/>
        <w:tabs>
          <w:tab w:val="left" w:pos="1134"/>
        </w:tabs>
        <w:spacing w:after="160"/>
        <w:ind w:firstLine="567"/>
        <w:jc w:val="both"/>
        <w:rPr>
          <w:rFonts w:ascii="GHEA Grapalat" w:hAnsi="GHEA Grapalat"/>
        </w:rPr>
      </w:pPr>
    </w:p>
    <w:p w14:paraId="0CAC3F10" w14:textId="77777777" w:rsidR="00ED59E0" w:rsidRPr="00521A49" w:rsidRDefault="00ED59E0" w:rsidP="00962010">
      <w:pPr>
        <w:widowControl w:val="0"/>
        <w:tabs>
          <w:tab w:val="left" w:pos="1134"/>
        </w:tabs>
        <w:spacing w:after="160"/>
        <w:ind w:firstLine="567"/>
        <w:jc w:val="both"/>
        <w:rPr>
          <w:rFonts w:ascii="GHEA Grapalat" w:hAnsi="GHEA Grapalat"/>
        </w:rPr>
      </w:pPr>
    </w:p>
    <w:p w14:paraId="46FBF2D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AA044D9"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017E26C2"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5FA17F7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51A50C9E" w14:textId="77777777" w:rsidR="006E23CE" w:rsidRPr="00521A49" w:rsidRDefault="006E23CE" w:rsidP="00962010">
      <w:pPr>
        <w:rPr>
          <w:rFonts w:ascii="GHEA Grapalat" w:hAnsi="GHEA Grapalat"/>
          <w:b/>
        </w:rPr>
      </w:pPr>
      <w:r w:rsidRPr="00521A49">
        <w:rPr>
          <w:rFonts w:ascii="GHEA Grapalat" w:hAnsi="GHEA Grapalat"/>
          <w:b/>
        </w:rPr>
        <w:br w:type="page"/>
      </w:r>
    </w:p>
    <w:p w14:paraId="43E1FAC4"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4F5E0439" w14:textId="24D68970"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p>
    <w:p w14:paraId="64D4E26F" w14:textId="77777777" w:rsidR="00D13516" w:rsidRPr="00521A49" w:rsidRDefault="00D13516" w:rsidP="00962010">
      <w:pPr>
        <w:widowControl w:val="0"/>
        <w:spacing w:after="120"/>
        <w:jc w:val="center"/>
        <w:rPr>
          <w:rFonts w:ascii="GHEA Grapalat" w:hAnsi="GHEA Grapalat" w:cs="Sylfaen"/>
          <w:b/>
        </w:rPr>
      </w:pPr>
    </w:p>
    <w:p w14:paraId="55FFB376"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4D94885D" w14:textId="77777777"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14:paraId="56403119" w14:textId="77777777" w:rsidR="00B2572B" w:rsidRPr="00521A49" w:rsidRDefault="00B2572B" w:rsidP="00962010">
      <w:pPr>
        <w:widowControl w:val="0"/>
        <w:spacing w:after="120"/>
        <w:jc w:val="center"/>
        <w:rPr>
          <w:rFonts w:ascii="GHEA Grapalat" w:hAnsi="GHEA Grapalat"/>
        </w:rPr>
      </w:pPr>
    </w:p>
    <w:p w14:paraId="77A879B3"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1551BE44"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7BFD0274"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34540E7B"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7BC65B8" w14:textId="5E4B9CF6"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14:paraId="3196FFF0"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08E56798"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63C3D7AE"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6B362784"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1796F615" w14:textId="77777777" w:rsidR="000612B9" w:rsidRPr="00521A49" w:rsidRDefault="000612B9" w:rsidP="00962010">
      <w:pPr>
        <w:jc w:val="both"/>
        <w:rPr>
          <w:rFonts w:ascii="GHEA Grapalat" w:hAnsi="GHEA Grapalat"/>
        </w:rPr>
      </w:pPr>
    </w:p>
    <w:p w14:paraId="156B3250"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4C75E0C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613C4712" w14:textId="77777777" w:rsidR="000612B9" w:rsidRPr="00521A49" w:rsidRDefault="000612B9" w:rsidP="00962010">
      <w:pPr>
        <w:jc w:val="both"/>
        <w:rPr>
          <w:rFonts w:ascii="GHEA Grapalat" w:hAnsi="GHEA Grapalat"/>
        </w:rPr>
      </w:pPr>
    </w:p>
    <w:p w14:paraId="607F5A26"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10B25121"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23DF12FE" w14:textId="77777777" w:rsidR="00B138F3" w:rsidRPr="00521A49" w:rsidRDefault="00B138F3" w:rsidP="00962010">
      <w:pPr>
        <w:jc w:val="both"/>
        <w:rPr>
          <w:rFonts w:ascii="GHEA Grapalat" w:hAnsi="GHEA Grapalat"/>
        </w:rPr>
      </w:pPr>
    </w:p>
    <w:p w14:paraId="3FE84FFF"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4E51CC8B"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3320C158" w14:textId="77777777" w:rsidR="00B138F3" w:rsidRPr="00521A49" w:rsidRDefault="00B138F3" w:rsidP="00962010">
      <w:pPr>
        <w:jc w:val="both"/>
        <w:rPr>
          <w:rFonts w:ascii="GHEA Grapalat" w:hAnsi="GHEA Grapalat"/>
        </w:rPr>
      </w:pPr>
    </w:p>
    <w:p w14:paraId="0AA62670"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231D4585"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3500C6F3" w14:textId="77777777" w:rsidR="00B16483" w:rsidRPr="00521A49" w:rsidRDefault="00B16483" w:rsidP="00962010">
      <w:pPr>
        <w:jc w:val="both"/>
        <w:rPr>
          <w:rFonts w:ascii="GHEA Grapalat" w:hAnsi="GHEA Grapalat"/>
        </w:rPr>
      </w:pPr>
    </w:p>
    <w:p w14:paraId="79DD24A0"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3D311DA"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43609842" w14:textId="77777777" w:rsidR="00B16483" w:rsidRPr="00521A49" w:rsidRDefault="00B16483" w:rsidP="00962010">
      <w:pPr>
        <w:tabs>
          <w:tab w:val="left" w:pos="7371"/>
        </w:tabs>
        <w:ind w:left="3544" w:firstLine="3"/>
        <w:jc w:val="both"/>
        <w:rPr>
          <w:rFonts w:ascii="GHEA Grapalat" w:hAnsi="GHEA Grapalat"/>
        </w:rPr>
      </w:pPr>
    </w:p>
    <w:p w14:paraId="6BBE016D" w14:textId="77777777"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14:paraId="7349B08D"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6D06F819"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3F68C00F"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309CC55C" w14:textId="77777777" w:rsidR="009E1F0A" w:rsidRPr="00521A49" w:rsidRDefault="009E1F0A" w:rsidP="00962010">
      <w:pPr>
        <w:rPr>
          <w:rFonts w:ascii="GHEA Grapalat" w:hAnsi="GHEA Grapalat"/>
          <w:i/>
          <w:vertAlign w:val="superscript"/>
          <w:lang w:val="es-ES"/>
        </w:rPr>
      </w:pPr>
    </w:p>
    <w:p w14:paraId="094C1FF6"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4872C30F" w14:textId="77777777" w:rsidR="004E425A" w:rsidRPr="00521A49" w:rsidRDefault="004E425A" w:rsidP="00962010">
      <w:pPr>
        <w:rPr>
          <w:rFonts w:ascii="GHEA Grapalat" w:hAnsi="GHEA Grapalat"/>
          <w:color w:val="000000" w:themeColor="text1"/>
          <w:spacing w:val="-4"/>
        </w:rPr>
      </w:pPr>
    </w:p>
    <w:p w14:paraId="75B1F41B" w14:textId="1C6A7ED8"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46EEB1F5"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4E2DF179"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53959742" w14:textId="1C20ABEF"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005A61F4" w:rsidRPr="00521A49">
        <w:rPr>
          <w:rFonts w:ascii="GHEA Grapalat" w:hAnsi="GHEA Grapalat"/>
          <w:b/>
          <w:sz w:val="22"/>
          <w:szCs w:val="22"/>
        </w:rPr>
        <w:t>»</w:t>
      </w:r>
    </w:p>
    <w:p w14:paraId="2CD892D3"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14:paraId="0B8565F2" w14:textId="77777777"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14:paraId="17A4BEB9"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26356F76"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6B01DACE"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413401F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033CB874"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4B7CEB71" w14:textId="77777777"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12613BD4"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3740DC1A"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4E48B21A"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14:paraId="55E5756C" w14:textId="77777777" w:rsidR="00A617A7" w:rsidRPr="00521A49" w:rsidRDefault="00A617A7" w:rsidP="00962010">
      <w:pPr>
        <w:widowControl w:val="0"/>
        <w:jc w:val="both"/>
        <w:rPr>
          <w:rFonts w:ascii="GHEA Grapalat" w:hAnsi="GHEA Grapalat"/>
        </w:rPr>
      </w:pPr>
    </w:p>
    <w:p w14:paraId="5ED6923D"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68B51E7A"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075F12E1"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6563EC12" w14:textId="77777777" w:rsidR="00F855BB" w:rsidRPr="00521A49" w:rsidRDefault="00F855BB" w:rsidP="00962010">
      <w:pPr>
        <w:tabs>
          <w:tab w:val="left" w:pos="7371"/>
        </w:tabs>
        <w:ind w:left="3544" w:firstLine="3"/>
        <w:jc w:val="both"/>
        <w:rPr>
          <w:rFonts w:ascii="GHEA Grapalat" w:hAnsi="GHEA Grapalat"/>
          <w:lang w:val="hy-AM"/>
        </w:rPr>
      </w:pPr>
    </w:p>
    <w:p w14:paraId="4564606E" w14:textId="77777777" w:rsidR="00F855BB" w:rsidRPr="00521A49" w:rsidRDefault="00F855BB" w:rsidP="00962010">
      <w:pPr>
        <w:tabs>
          <w:tab w:val="left" w:pos="7371"/>
        </w:tabs>
        <w:ind w:left="3544" w:firstLine="3"/>
        <w:jc w:val="both"/>
        <w:rPr>
          <w:rFonts w:ascii="GHEA Grapalat" w:hAnsi="GHEA Grapalat"/>
          <w:lang w:val="hy-AM"/>
        </w:rPr>
      </w:pPr>
    </w:p>
    <w:p w14:paraId="36D43966" w14:textId="77777777" w:rsidR="006B3E56" w:rsidRPr="00521A49" w:rsidRDefault="006B3E56" w:rsidP="00962010">
      <w:pPr>
        <w:tabs>
          <w:tab w:val="left" w:pos="7371"/>
        </w:tabs>
        <w:ind w:left="3544" w:firstLine="3"/>
        <w:jc w:val="both"/>
        <w:rPr>
          <w:rFonts w:ascii="GHEA Grapalat" w:hAnsi="GHEA Grapalat"/>
        </w:rPr>
      </w:pPr>
    </w:p>
    <w:p w14:paraId="06AAC4F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6051FE95"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4A07A56" w14:textId="77777777" w:rsidR="00A777C1" w:rsidRPr="00521A49" w:rsidRDefault="00A777C1" w:rsidP="00962010">
      <w:pPr>
        <w:ind w:left="1134"/>
        <w:jc w:val="both"/>
        <w:rPr>
          <w:rFonts w:ascii="GHEA Grapalat" w:hAnsi="GHEA Grapalat"/>
          <w:vertAlign w:val="superscript"/>
        </w:rPr>
      </w:pPr>
    </w:p>
    <w:p w14:paraId="5B8217C6"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8D6DB4D"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55A7E0AE"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24634689" w14:textId="78E7CAA0"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p>
    <w:p w14:paraId="0F95A8A6" w14:textId="77777777" w:rsidR="00D043C1" w:rsidRPr="00521A49" w:rsidRDefault="00D043C1" w:rsidP="00962010">
      <w:pPr>
        <w:widowControl w:val="0"/>
        <w:spacing w:after="160"/>
        <w:ind w:left="567" w:right="565"/>
        <w:jc w:val="center"/>
        <w:rPr>
          <w:rFonts w:ascii="GHEA Grapalat" w:hAnsi="GHEA Grapalat"/>
          <w:b/>
        </w:rPr>
      </w:pPr>
    </w:p>
    <w:p w14:paraId="7B73A897"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1F17A337"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68DD4048"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0AF7F90E" w14:textId="77777777"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14:paraId="661A3AF7"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17550E5E" w14:textId="34E700C0"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688967A0" w14:textId="77777777" w:rsidTr="00C15A48">
        <w:tc>
          <w:tcPr>
            <w:tcW w:w="1042" w:type="dxa"/>
            <w:vMerge w:val="restart"/>
            <w:vAlign w:val="center"/>
          </w:tcPr>
          <w:p w14:paraId="3514F08F" w14:textId="77777777" w:rsidR="00C15A48" w:rsidRDefault="00C15A48" w:rsidP="00C15A48">
            <w:pPr>
              <w:widowControl w:val="0"/>
              <w:jc w:val="center"/>
              <w:rPr>
                <w:rFonts w:ascii="GHEA Grapalat" w:hAnsi="GHEA Grapalat"/>
                <w:b/>
                <w:sz w:val="20"/>
                <w:szCs w:val="20"/>
              </w:rPr>
            </w:pPr>
          </w:p>
          <w:p w14:paraId="7F5D7191"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3EDABCC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03BB77E3" w14:textId="77777777" w:rsidTr="00C15A48">
        <w:trPr>
          <w:trHeight w:val="696"/>
        </w:trPr>
        <w:tc>
          <w:tcPr>
            <w:tcW w:w="1042" w:type="dxa"/>
            <w:vMerge/>
            <w:vAlign w:val="center"/>
          </w:tcPr>
          <w:p w14:paraId="7A594195"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D35F6E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2A4CD20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0234564"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429F328"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862199B"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067CFB25"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16E08D9C" w14:textId="77777777" w:rsidTr="00C15A48">
        <w:tc>
          <w:tcPr>
            <w:tcW w:w="1042" w:type="dxa"/>
          </w:tcPr>
          <w:p w14:paraId="49F2F0D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080E5CD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2A0CA42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42027CA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4740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34E88BD"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3CD420DF" w14:textId="77777777" w:rsidTr="00C15A48">
        <w:tc>
          <w:tcPr>
            <w:tcW w:w="1042" w:type="dxa"/>
          </w:tcPr>
          <w:p w14:paraId="3FA55012"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3FD976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72A74F7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179FA54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629364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4B775A6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59A3F38" w14:textId="77777777" w:rsidTr="00C15A48">
        <w:tc>
          <w:tcPr>
            <w:tcW w:w="1042" w:type="dxa"/>
          </w:tcPr>
          <w:p w14:paraId="30FDE3B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71632C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49A7F9A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4C2250D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833C2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54A6FF3A"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9781772" w14:textId="77777777" w:rsidR="00D043C1" w:rsidRPr="00521A49" w:rsidRDefault="00D043C1" w:rsidP="00962010">
      <w:pPr>
        <w:widowControl w:val="0"/>
        <w:tabs>
          <w:tab w:val="left" w:pos="6804"/>
        </w:tabs>
        <w:jc w:val="center"/>
        <w:rPr>
          <w:rFonts w:ascii="GHEA Grapalat" w:hAnsi="GHEA Grapalat"/>
          <w:lang w:val="en-US"/>
        </w:rPr>
      </w:pPr>
    </w:p>
    <w:p w14:paraId="7F282A8E"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2F587FD"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606EDF3B" w14:textId="77777777" w:rsidR="00D043C1" w:rsidRPr="00521A49" w:rsidRDefault="00D043C1" w:rsidP="00962010">
      <w:pPr>
        <w:widowControl w:val="0"/>
        <w:spacing w:after="160"/>
        <w:jc w:val="right"/>
        <w:rPr>
          <w:rFonts w:ascii="GHEA Grapalat" w:hAnsi="GHEA Grapalat"/>
          <w:sz w:val="16"/>
          <w:szCs w:val="16"/>
        </w:rPr>
      </w:pPr>
    </w:p>
    <w:p w14:paraId="1876D0F9"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213BA192" w14:textId="77777777" w:rsidR="00D043C1" w:rsidRPr="00521A49" w:rsidRDefault="00D043C1" w:rsidP="00962010">
      <w:pPr>
        <w:rPr>
          <w:rFonts w:ascii="GHEA Grapalat" w:hAnsi="GHEA Grapalat"/>
        </w:rPr>
      </w:pPr>
      <w:r w:rsidRPr="00521A49">
        <w:rPr>
          <w:rFonts w:ascii="GHEA Grapalat" w:hAnsi="GHEA Grapalat"/>
        </w:rPr>
        <w:br w:type="page"/>
      </w:r>
    </w:p>
    <w:p w14:paraId="07B231F6"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A336EA0" w14:textId="3BF32D40"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p>
    <w:p w14:paraId="0227DC2D" w14:textId="77777777" w:rsidR="00F016A2" w:rsidRPr="00521A49" w:rsidRDefault="00F016A2" w:rsidP="00962010">
      <w:pPr>
        <w:rPr>
          <w:rFonts w:ascii="GHEA Grapalat" w:hAnsi="GHEA Grapalat"/>
          <w:b/>
        </w:rPr>
      </w:pPr>
    </w:p>
    <w:p w14:paraId="4E365AFA"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164CFE3E"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22C25DB4" w14:textId="77777777" w:rsidR="00F016A2" w:rsidRPr="00521A49" w:rsidRDefault="00F016A2" w:rsidP="00962010">
      <w:pPr>
        <w:ind w:left="360" w:hanging="360"/>
        <w:jc w:val="center"/>
        <w:rPr>
          <w:rFonts w:ascii="GHEA Grapalat" w:eastAsia="GHEA Grapalat" w:hAnsi="GHEA Grapalat" w:cs="GHEA Grapalat"/>
          <w:b/>
        </w:rPr>
      </w:pPr>
    </w:p>
    <w:p w14:paraId="15917951"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08E7D160"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6E288DE9" w14:textId="77777777" w:rsidTr="006D2CDF">
        <w:tc>
          <w:tcPr>
            <w:tcW w:w="2836" w:type="dxa"/>
            <w:shd w:val="clear" w:color="auto" w:fill="D9E2F3"/>
            <w:vAlign w:val="center"/>
          </w:tcPr>
          <w:p w14:paraId="405805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0BCA624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0F6D14" w14:textId="77777777" w:rsidTr="006D2CDF">
        <w:tc>
          <w:tcPr>
            <w:tcW w:w="2836" w:type="dxa"/>
            <w:shd w:val="clear" w:color="auto" w:fill="D9E2F3"/>
            <w:vAlign w:val="center"/>
          </w:tcPr>
          <w:p w14:paraId="24D9213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38DC72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13B3B20" w14:textId="77777777" w:rsidTr="006D2CDF">
        <w:tc>
          <w:tcPr>
            <w:tcW w:w="2836" w:type="dxa"/>
            <w:shd w:val="clear" w:color="auto" w:fill="D9E2F3"/>
            <w:vAlign w:val="center"/>
          </w:tcPr>
          <w:p w14:paraId="76D87FB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6AA9700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3843002" w14:textId="77777777" w:rsidTr="006D2CDF">
        <w:tc>
          <w:tcPr>
            <w:tcW w:w="2836" w:type="dxa"/>
            <w:shd w:val="clear" w:color="auto" w:fill="D9E2F3"/>
            <w:vAlign w:val="center"/>
          </w:tcPr>
          <w:p w14:paraId="5857DCC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3DBE2A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DA00AB6" w14:textId="77777777" w:rsidTr="006D2CDF">
        <w:tc>
          <w:tcPr>
            <w:tcW w:w="2836" w:type="dxa"/>
            <w:shd w:val="clear" w:color="auto" w:fill="D9E2F3"/>
            <w:vAlign w:val="center"/>
          </w:tcPr>
          <w:p w14:paraId="41329F7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E1D1AF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DAEF1C" w14:textId="77777777" w:rsidTr="006D2CDF">
        <w:tc>
          <w:tcPr>
            <w:tcW w:w="2836" w:type="dxa"/>
            <w:shd w:val="clear" w:color="auto" w:fill="D9E2F3"/>
            <w:vAlign w:val="center"/>
          </w:tcPr>
          <w:p w14:paraId="0FC7BC9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7C99AEFC"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46C40973" w14:textId="77777777" w:rsidTr="006D2CDF">
        <w:tc>
          <w:tcPr>
            <w:tcW w:w="2836" w:type="dxa"/>
            <w:shd w:val="clear" w:color="auto" w:fill="D9E2F3"/>
            <w:vAlign w:val="center"/>
          </w:tcPr>
          <w:p w14:paraId="2013DEDD"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3559880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69AB4E40"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D5BBF3B" w14:textId="77777777" w:rsidTr="006D2CDF">
        <w:tc>
          <w:tcPr>
            <w:tcW w:w="2835" w:type="dxa"/>
            <w:shd w:val="clear" w:color="auto" w:fill="D9E2F3"/>
            <w:vAlign w:val="center"/>
          </w:tcPr>
          <w:p w14:paraId="6BE5E66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6DC518F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D2BD214" w14:textId="77777777" w:rsidTr="006D2CDF">
        <w:trPr>
          <w:trHeight w:val="1487"/>
        </w:trPr>
        <w:tc>
          <w:tcPr>
            <w:tcW w:w="2835" w:type="dxa"/>
            <w:shd w:val="clear" w:color="auto" w:fill="D9E2F3"/>
            <w:vAlign w:val="center"/>
          </w:tcPr>
          <w:p w14:paraId="03C40B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1308A197" w14:textId="77777777" w:rsidR="00F016A2" w:rsidRPr="00521A49" w:rsidRDefault="00F016A2" w:rsidP="00962010">
            <w:pPr>
              <w:spacing w:before="240" w:after="240"/>
              <w:rPr>
                <w:rFonts w:ascii="GHEA Grapalat" w:eastAsia="GHEA Grapalat" w:hAnsi="GHEA Grapalat" w:cs="GHEA Grapalat"/>
              </w:rPr>
            </w:pPr>
          </w:p>
        </w:tc>
      </w:tr>
    </w:tbl>
    <w:p w14:paraId="25273A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1BBD1EE" w14:textId="77777777" w:rsidTr="006D2CDF">
        <w:tc>
          <w:tcPr>
            <w:tcW w:w="2835" w:type="dxa"/>
            <w:shd w:val="clear" w:color="auto" w:fill="D9E2F3"/>
            <w:vAlign w:val="center"/>
          </w:tcPr>
          <w:p w14:paraId="6CF2CC84"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399CDC4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0D6F603" w14:textId="77777777" w:rsidTr="006D2CDF">
        <w:tc>
          <w:tcPr>
            <w:tcW w:w="2835" w:type="dxa"/>
            <w:shd w:val="clear" w:color="auto" w:fill="D9E2F3"/>
            <w:vAlign w:val="center"/>
          </w:tcPr>
          <w:p w14:paraId="2D718981"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7B4DED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F5AFF2" w14:textId="77777777" w:rsidTr="006D2CDF">
        <w:tc>
          <w:tcPr>
            <w:tcW w:w="2835" w:type="dxa"/>
            <w:shd w:val="clear" w:color="auto" w:fill="D9E2F3"/>
            <w:vAlign w:val="center"/>
          </w:tcPr>
          <w:p w14:paraId="01A8CB9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439785D2" w14:textId="77777777" w:rsidR="00F016A2" w:rsidRPr="00521A49" w:rsidRDefault="00F016A2" w:rsidP="00962010">
            <w:pPr>
              <w:spacing w:before="240" w:after="240"/>
              <w:rPr>
                <w:rFonts w:ascii="GHEA Grapalat" w:eastAsia="GHEA Grapalat" w:hAnsi="GHEA Grapalat" w:cs="GHEA Grapalat"/>
              </w:rPr>
            </w:pPr>
          </w:p>
        </w:tc>
      </w:tr>
    </w:tbl>
    <w:p w14:paraId="3A6B9003" w14:textId="77777777" w:rsidR="00F016A2" w:rsidRPr="00521A49" w:rsidRDefault="00F016A2" w:rsidP="00962010">
      <w:pPr>
        <w:rPr>
          <w:rFonts w:ascii="GHEA Grapalat" w:eastAsia="GHEA Grapalat" w:hAnsi="GHEA Grapalat" w:cs="GHEA Grapalat"/>
        </w:rPr>
      </w:pPr>
    </w:p>
    <w:p w14:paraId="4B80864D"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1CAD0F31"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67A1D92" w14:textId="77777777" w:rsidTr="006D2CDF">
        <w:tc>
          <w:tcPr>
            <w:tcW w:w="2835" w:type="dxa"/>
            <w:shd w:val="clear" w:color="auto" w:fill="D9E2F3"/>
            <w:vAlign w:val="center"/>
          </w:tcPr>
          <w:p w14:paraId="362C8EC3"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666D9F0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6C8027" w14:textId="77777777" w:rsidTr="006D2CDF">
        <w:tc>
          <w:tcPr>
            <w:tcW w:w="2835" w:type="dxa"/>
            <w:shd w:val="clear" w:color="auto" w:fill="D9E2F3"/>
            <w:vAlign w:val="center"/>
          </w:tcPr>
          <w:p w14:paraId="65CD179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080F0CD8" w14:textId="77777777" w:rsidR="00F016A2" w:rsidRPr="00521A49" w:rsidRDefault="00F016A2" w:rsidP="00962010">
            <w:pPr>
              <w:spacing w:before="240" w:after="240"/>
              <w:rPr>
                <w:rFonts w:ascii="GHEA Grapalat" w:eastAsia="GHEA Grapalat" w:hAnsi="GHEA Grapalat" w:cs="GHEA Grapalat"/>
              </w:rPr>
            </w:pPr>
          </w:p>
        </w:tc>
      </w:tr>
    </w:tbl>
    <w:p w14:paraId="117D2F2A"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4F02DDEF" w14:textId="77777777" w:rsidTr="006D2CDF">
        <w:tc>
          <w:tcPr>
            <w:tcW w:w="2835" w:type="dxa"/>
            <w:shd w:val="clear" w:color="auto" w:fill="D9E2F3"/>
            <w:vAlign w:val="center"/>
          </w:tcPr>
          <w:p w14:paraId="0A870D5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7A16929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30D85A" w14:textId="77777777" w:rsidTr="006D2CDF">
        <w:tc>
          <w:tcPr>
            <w:tcW w:w="2835" w:type="dxa"/>
            <w:shd w:val="clear" w:color="auto" w:fill="D9E2F3"/>
            <w:vAlign w:val="center"/>
          </w:tcPr>
          <w:p w14:paraId="3C08F87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3F308A2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5B31B66" w14:textId="77777777" w:rsidTr="006D2CDF">
        <w:tc>
          <w:tcPr>
            <w:tcW w:w="2835" w:type="dxa"/>
            <w:shd w:val="clear" w:color="auto" w:fill="D9E2F3"/>
            <w:vAlign w:val="center"/>
          </w:tcPr>
          <w:p w14:paraId="20E8DA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20227A1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96E567" w14:textId="77777777" w:rsidTr="006D2CDF">
        <w:tc>
          <w:tcPr>
            <w:tcW w:w="2835" w:type="dxa"/>
            <w:shd w:val="clear" w:color="auto" w:fill="D9E2F3"/>
            <w:vAlign w:val="center"/>
          </w:tcPr>
          <w:p w14:paraId="232EFDB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5CC8DB6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7395D3A" w14:textId="77777777" w:rsidTr="006D2CDF">
        <w:tc>
          <w:tcPr>
            <w:tcW w:w="2835" w:type="dxa"/>
            <w:shd w:val="clear" w:color="auto" w:fill="D9E2F3"/>
            <w:vAlign w:val="center"/>
          </w:tcPr>
          <w:p w14:paraId="57EB5D1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B5FD9F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79CF181" w14:textId="77777777" w:rsidTr="006D2CDF">
        <w:trPr>
          <w:trHeight w:val="1361"/>
        </w:trPr>
        <w:tc>
          <w:tcPr>
            <w:tcW w:w="2835" w:type="dxa"/>
            <w:shd w:val="clear" w:color="auto" w:fill="D9E2F3"/>
            <w:vAlign w:val="center"/>
          </w:tcPr>
          <w:p w14:paraId="5EBA500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14:paraId="2C9C6A0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132893" w14:textId="77777777" w:rsidTr="006D2CDF">
        <w:tc>
          <w:tcPr>
            <w:tcW w:w="2835" w:type="dxa"/>
            <w:shd w:val="clear" w:color="auto" w:fill="D9E2F3"/>
            <w:vAlign w:val="center"/>
          </w:tcPr>
          <w:p w14:paraId="2AE99C9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F29CFBB" w14:textId="77777777" w:rsidR="00F016A2" w:rsidRPr="00521A49" w:rsidRDefault="00F016A2" w:rsidP="00962010">
            <w:pPr>
              <w:spacing w:before="240" w:after="240"/>
              <w:rPr>
                <w:rFonts w:ascii="GHEA Grapalat" w:eastAsia="GHEA Grapalat" w:hAnsi="GHEA Grapalat" w:cs="GHEA Grapalat"/>
              </w:rPr>
            </w:pPr>
          </w:p>
        </w:tc>
      </w:tr>
    </w:tbl>
    <w:p w14:paraId="140881F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33091CBA" w14:textId="77777777" w:rsidTr="006D2CDF">
        <w:tc>
          <w:tcPr>
            <w:tcW w:w="2836" w:type="dxa"/>
            <w:shd w:val="clear" w:color="auto" w:fill="D9E2F3"/>
            <w:vAlign w:val="center"/>
          </w:tcPr>
          <w:p w14:paraId="256ED685"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2828747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64FDA1D" w14:textId="77777777" w:rsidTr="006D2CDF">
        <w:tc>
          <w:tcPr>
            <w:tcW w:w="2836" w:type="dxa"/>
            <w:shd w:val="clear" w:color="auto" w:fill="D9E2F3"/>
            <w:vAlign w:val="center"/>
          </w:tcPr>
          <w:p w14:paraId="7F9FCC14"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30652A88"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341D6246"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06F7DB4" w14:textId="77777777" w:rsidR="00F016A2" w:rsidRPr="00521A49" w:rsidRDefault="00F016A2" w:rsidP="00962010">
      <w:pPr>
        <w:spacing w:before="240"/>
        <w:rPr>
          <w:rFonts w:ascii="GHEA Grapalat" w:eastAsia="GHEA Grapalat" w:hAnsi="GHEA Grapalat" w:cs="GHEA Grapalat"/>
        </w:rPr>
      </w:pPr>
    </w:p>
    <w:p w14:paraId="70361CD5"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66FD0B4A"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50BD2226" w14:textId="77777777" w:rsidTr="006D2CDF">
        <w:tc>
          <w:tcPr>
            <w:tcW w:w="2837" w:type="dxa"/>
            <w:shd w:val="clear" w:color="auto" w:fill="D9E2F3"/>
            <w:vAlign w:val="center"/>
          </w:tcPr>
          <w:p w14:paraId="14A7161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69071BA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378F60" w14:textId="77777777" w:rsidTr="006D2CDF">
        <w:tc>
          <w:tcPr>
            <w:tcW w:w="2837" w:type="dxa"/>
            <w:shd w:val="clear" w:color="auto" w:fill="D9E2F3"/>
            <w:vAlign w:val="center"/>
          </w:tcPr>
          <w:p w14:paraId="02D3DA0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46030A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BD934C4" w14:textId="77777777" w:rsidTr="006D2CDF">
        <w:tc>
          <w:tcPr>
            <w:tcW w:w="2837" w:type="dxa"/>
            <w:shd w:val="clear" w:color="auto" w:fill="D9E2F3"/>
            <w:vAlign w:val="center"/>
          </w:tcPr>
          <w:p w14:paraId="7384276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2FE83F8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DC1BB1E" w14:textId="77777777" w:rsidTr="006D2CDF">
        <w:tc>
          <w:tcPr>
            <w:tcW w:w="2837" w:type="dxa"/>
            <w:shd w:val="clear" w:color="auto" w:fill="D9E2F3"/>
            <w:vAlign w:val="center"/>
          </w:tcPr>
          <w:p w14:paraId="56CA3B89"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75AEC2F"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662392C0"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C34794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C106051" w14:textId="77777777" w:rsidTr="006D2CDF">
        <w:tc>
          <w:tcPr>
            <w:tcW w:w="2837" w:type="dxa"/>
            <w:shd w:val="clear" w:color="auto" w:fill="D9E2F3"/>
            <w:vAlign w:val="center"/>
          </w:tcPr>
          <w:p w14:paraId="541CF9D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76A9D2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46098F" w14:textId="77777777" w:rsidTr="006D2CDF">
        <w:tc>
          <w:tcPr>
            <w:tcW w:w="2837" w:type="dxa"/>
            <w:shd w:val="clear" w:color="auto" w:fill="D9E2F3"/>
            <w:vAlign w:val="center"/>
          </w:tcPr>
          <w:p w14:paraId="4B4C01FB"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3DF4CC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BAD845B" w14:textId="77777777" w:rsidTr="006D2CDF">
        <w:tc>
          <w:tcPr>
            <w:tcW w:w="2837" w:type="dxa"/>
            <w:shd w:val="clear" w:color="auto" w:fill="D9E2F3"/>
            <w:vAlign w:val="center"/>
          </w:tcPr>
          <w:p w14:paraId="60E99B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F2DA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86E8F1" w14:textId="77777777" w:rsidTr="006D2CDF">
        <w:tc>
          <w:tcPr>
            <w:tcW w:w="2837" w:type="dxa"/>
            <w:shd w:val="clear" w:color="auto" w:fill="D9E2F3"/>
            <w:vAlign w:val="center"/>
          </w:tcPr>
          <w:p w14:paraId="1ABB5C8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0D91C68"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4237D33"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72A3301A"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79794B6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D4DC4D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1E64CE1E" w14:textId="77777777" w:rsidTr="006D2CDF">
        <w:tc>
          <w:tcPr>
            <w:tcW w:w="2836" w:type="dxa"/>
            <w:shd w:val="clear" w:color="auto" w:fill="D9E2F3"/>
            <w:vAlign w:val="center"/>
          </w:tcPr>
          <w:p w14:paraId="6B856F0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79005FB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5DB112" w14:textId="77777777" w:rsidTr="006D2CDF">
        <w:tc>
          <w:tcPr>
            <w:tcW w:w="2836" w:type="dxa"/>
            <w:shd w:val="clear" w:color="auto" w:fill="D9E2F3"/>
            <w:vAlign w:val="center"/>
          </w:tcPr>
          <w:p w14:paraId="1C4418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7B63812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B407EF" w14:textId="77777777" w:rsidTr="006D2CDF">
        <w:tc>
          <w:tcPr>
            <w:tcW w:w="2836" w:type="dxa"/>
            <w:shd w:val="clear" w:color="auto" w:fill="D9E2F3"/>
            <w:vAlign w:val="center"/>
          </w:tcPr>
          <w:p w14:paraId="2C5ED08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72FF2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A9F58AA" w14:textId="77777777" w:rsidTr="006D2CDF">
        <w:tc>
          <w:tcPr>
            <w:tcW w:w="2836" w:type="dxa"/>
            <w:shd w:val="clear" w:color="auto" w:fill="D9E2F3"/>
            <w:vAlign w:val="center"/>
          </w:tcPr>
          <w:p w14:paraId="7FA14A9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69B6887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90654E" w14:textId="77777777" w:rsidTr="006D2CDF">
        <w:tc>
          <w:tcPr>
            <w:tcW w:w="2836" w:type="dxa"/>
            <w:shd w:val="clear" w:color="auto" w:fill="D9E2F3"/>
            <w:vAlign w:val="center"/>
          </w:tcPr>
          <w:p w14:paraId="6E19342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57F246B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78DD024" w14:textId="77777777" w:rsidTr="006D2CDF">
        <w:tc>
          <w:tcPr>
            <w:tcW w:w="2836" w:type="dxa"/>
            <w:shd w:val="clear" w:color="auto" w:fill="D9E2F3"/>
            <w:vAlign w:val="center"/>
          </w:tcPr>
          <w:p w14:paraId="328B0DF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1BA4AD01" w14:textId="77777777" w:rsidR="00F016A2" w:rsidRPr="00521A49" w:rsidRDefault="00F016A2" w:rsidP="00962010">
            <w:pPr>
              <w:spacing w:before="240" w:after="240"/>
              <w:rPr>
                <w:rFonts w:ascii="GHEA Grapalat" w:eastAsia="GHEA Grapalat" w:hAnsi="GHEA Grapalat" w:cs="GHEA Grapalat"/>
              </w:rPr>
            </w:pPr>
          </w:p>
        </w:tc>
      </w:tr>
    </w:tbl>
    <w:p w14:paraId="3676A136"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6C00C280" w14:textId="77777777" w:rsidTr="006D2CDF">
        <w:tc>
          <w:tcPr>
            <w:tcW w:w="2977" w:type="dxa"/>
            <w:shd w:val="clear" w:color="auto" w:fill="D9E2F3"/>
            <w:vAlign w:val="center"/>
          </w:tcPr>
          <w:p w14:paraId="00136DF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046D311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D73967" w14:textId="77777777" w:rsidTr="006D2CDF">
        <w:tc>
          <w:tcPr>
            <w:tcW w:w="2977" w:type="dxa"/>
            <w:shd w:val="clear" w:color="auto" w:fill="D9E2F3"/>
            <w:vAlign w:val="center"/>
          </w:tcPr>
          <w:p w14:paraId="7432A8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56688C3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04B964B" w14:textId="77777777" w:rsidTr="006D2CDF">
        <w:tc>
          <w:tcPr>
            <w:tcW w:w="2977" w:type="dxa"/>
            <w:shd w:val="clear" w:color="auto" w:fill="D9E2F3"/>
            <w:vAlign w:val="center"/>
          </w:tcPr>
          <w:p w14:paraId="72C1D2B9"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0BDE6C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7BF47AA" w14:textId="77777777" w:rsidTr="006D2CDF">
        <w:tc>
          <w:tcPr>
            <w:tcW w:w="2977" w:type="dxa"/>
            <w:shd w:val="clear" w:color="auto" w:fill="D9E2F3"/>
            <w:vAlign w:val="center"/>
          </w:tcPr>
          <w:p w14:paraId="4ED19CF4"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A7F111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BC4938C" w14:textId="77777777" w:rsidTr="006D2CDF">
        <w:tc>
          <w:tcPr>
            <w:tcW w:w="2977" w:type="dxa"/>
            <w:shd w:val="clear" w:color="auto" w:fill="D9E2F3"/>
            <w:vAlign w:val="center"/>
          </w:tcPr>
          <w:p w14:paraId="602D3A5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42233567" w14:textId="77777777" w:rsidR="00F016A2" w:rsidRPr="00521A49" w:rsidRDefault="00F016A2" w:rsidP="00962010">
            <w:pPr>
              <w:spacing w:before="240" w:after="240"/>
              <w:rPr>
                <w:rFonts w:ascii="GHEA Grapalat" w:eastAsia="GHEA Grapalat" w:hAnsi="GHEA Grapalat" w:cs="GHEA Grapalat"/>
              </w:rPr>
            </w:pPr>
          </w:p>
        </w:tc>
      </w:tr>
    </w:tbl>
    <w:p w14:paraId="1F5D47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6E920E55" w14:textId="77777777" w:rsidTr="006D2CDF">
        <w:tc>
          <w:tcPr>
            <w:tcW w:w="2943" w:type="dxa"/>
            <w:shd w:val="clear" w:color="auto" w:fill="D9E2F3"/>
            <w:vAlign w:val="center"/>
          </w:tcPr>
          <w:p w14:paraId="58911F2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5264580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657651B" w14:textId="77777777" w:rsidTr="006D2CDF">
        <w:tc>
          <w:tcPr>
            <w:tcW w:w="2943" w:type="dxa"/>
            <w:shd w:val="clear" w:color="auto" w:fill="D9E2F3"/>
            <w:vAlign w:val="center"/>
          </w:tcPr>
          <w:p w14:paraId="743CD48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5CB13B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19C19B" w14:textId="77777777" w:rsidTr="006D2CDF">
        <w:tc>
          <w:tcPr>
            <w:tcW w:w="2943" w:type="dxa"/>
            <w:shd w:val="clear" w:color="auto" w:fill="D9E2F3"/>
            <w:vAlign w:val="center"/>
          </w:tcPr>
          <w:p w14:paraId="31CE6A84"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56D91C2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7CB64CB" w14:textId="77777777" w:rsidTr="006D2CDF">
        <w:tc>
          <w:tcPr>
            <w:tcW w:w="2943" w:type="dxa"/>
            <w:shd w:val="clear" w:color="auto" w:fill="D9E2F3"/>
            <w:vAlign w:val="center"/>
          </w:tcPr>
          <w:p w14:paraId="1125556B"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604A91E2" w14:textId="77777777" w:rsidR="00F016A2" w:rsidRPr="00521A49" w:rsidRDefault="00F016A2" w:rsidP="00962010">
            <w:pPr>
              <w:spacing w:before="240" w:after="240"/>
              <w:rPr>
                <w:rFonts w:ascii="GHEA Grapalat" w:eastAsia="GHEA Grapalat" w:hAnsi="GHEA Grapalat" w:cs="GHEA Grapalat"/>
              </w:rPr>
            </w:pPr>
          </w:p>
        </w:tc>
      </w:tr>
    </w:tbl>
    <w:p w14:paraId="40E683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145CFFB7" w14:textId="77777777" w:rsidTr="006D2CDF">
        <w:tc>
          <w:tcPr>
            <w:tcW w:w="2837" w:type="dxa"/>
            <w:shd w:val="clear" w:color="auto" w:fill="D9E2F3"/>
            <w:vAlign w:val="center"/>
          </w:tcPr>
          <w:p w14:paraId="664EE75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7C0C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B6CE438" w14:textId="77777777" w:rsidTr="006D2CDF">
        <w:tc>
          <w:tcPr>
            <w:tcW w:w="2837" w:type="dxa"/>
            <w:shd w:val="clear" w:color="auto" w:fill="D9E2F3"/>
            <w:vAlign w:val="center"/>
          </w:tcPr>
          <w:p w14:paraId="4ECADE6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57C2135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FF80593" w14:textId="77777777" w:rsidTr="006D2CDF">
        <w:tc>
          <w:tcPr>
            <w:tcW w:w="2837" w:type="dxa"/>
            <w:shd w:val="clear" w:color="auto" w:fill="D9E2F3"/>
            <w:vAlign w:val="center"/>
          </w:tcPr>
          <w:p w14:paraId="2B7C1C9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5361F4C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70E8262" w14:textId="77777777" w:rsidTr="006D2CDF">
        <w:tc>
          <w:tcPr>
            <w:tcW w:w="2837" w:type="dxa"/>
            <w:shd w:val="clear" w:color="auto" w:fill="D9E2F3"/>
            <w:vAlign w:val="center"/>
          </w:tcPr>
          <w:p w14:paraId="18FADAB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6AA5006F" w14:textId="77777777" w:rsidR="00F016A2" w:rsidRPr="00521A49" w:rsidRDefault="00F016A2" w:rsidP="00962010">
            <w:pPr>
              <w:spacing w:before="240" w:after="240"/>
              <w:rPr>
                <w:rFonts w:ascii="GHEA Grapalat" w:eastAsia="GHEA Grapalat" w:hAnsi="GHEA Grapalat" w:cs="GHEA Grapalat"/>
              </w:rPr>
            </w:pPr>
          </w:p>
        </w:tc>
      </w:tr>
    </w:tbl>
    <w:p w14:paraId="62ACBE3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3AD27940" w14:textId="77777777" w:rsidTr="006D2CDF">
        <w:trPr>
          <w:trHeight w:val="924"/>
        </w:trPr>
        <w:tc>
          <w:tcPr>
            <w:tcW w:w="9016" w:type="dxa"/>
            <w:gridSpan w:val="2"/>
            <w:vAlign w:val="center"/>
          </w:tcPr>
          <w:p w14:paraId="180960C7" w14:textId="77777777" w:rsidR="00F016A2" w:rsidRPr="00521A49" w:rsidRDefault="00EE1A8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52AB952B" w14:textId="77777777" w:rsidTr="006D2CDF">
        <w:trPr>
          <w:trHeight w:val="684"/>
        </w:trPr>
        <w:tc>
          <w:tcPr>
            <w:tcW w:w="4508" w:type="dxa"/>
            <w:shd w:val="clear" w:color="auto" w:fill="D9E2F3"/>
            <w:vAlign w:val="center"/>
          </w:tcPr>
          <w:p w14:paraId="3782669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20A7712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05F193" w14:textId="77777777" w:rsidTr="006D2CDF">
        <w:trPr>
          <w:trHeight w:val="1282"/>
        </w:trPr>
        <w:tc>
          <w:tcPr>
            <w:tcW w:w="4508" w:type="dxa"/>
            <w:shd w:val="clear" w:color="auto" w:fill="D9E2F3"/>
            <w:vAlign w:val="center"/>
          </w:tcPr>
          <w:p w14:paraId="1B8663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0DA2CC10"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397B30A5"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EB9A979" w14:textId="77777777" w:rsidTr="006D2CDF">
        <w:tc>
          <w:tcPr>
            <w:tcW w:w="9016" w:type="dxa"/>
            <w:gridSpan w:val="2"/>
            <w:vAlign w:val="center"/>
          </w:tcPr>
          <w:p w14:paraId="6D1160C0"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091C2E0F" w14:textId="77777777" w:rsidTr="006D2CDF">
        <w:tc>
          <w:tcPr>
            <w:tcW w:w="9016" w:type="dxa"/>
            <w:gridSpan w:val="2"/>
            <w:vAlign w:val="center"/>
          </w:tcPr>
          <w:p w14:paraId="43A76D62" w14:textId="77777777" w:rsidR="00F016A2" w:rsidRPr="00521A49" w:rsidRDefault="00EE1A8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191FA6AE"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2CF9BF3D" w14:textId="77777777" w:rsidTr="006D2CDF">
        <w:trPr>
          <w:trHeight w:val="924"/>
        </w:trPr>
        <w:tc>
          <w:tcPr>
            <w:tcW w:w="9016" w:type="dxa"/>
            <w:gridSpan w:val="2"/>
            <w:vAlign w:val="center"/>
          </w:tcPr>
          <w:p w14:paraId="6E4A21A6" w14:textId="77777777" w:rsidR="00F016A2" w:rsidRPr="00521A49" w:rsidRDefault="00EE1A8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5019F71D" w14:textId="77777777" w:rsidTr="006D2CDF">
        <w:trPr>
          <w:trHeight w:val="684"/>
        </w:trPr>
        <w:tc>
          <w:tcPr>
            <w:tcW w:w="4508" w:type="dxa"/>
            <w:shd w:val="clear" w:color="auto" w:fill="D9E2F3"/>
            <w:vAlign w:val="center"/>
          </w:tcPr>
          <w:p w14:paraId="042A4A3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14:paraId="656E35F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F22524A" w14:textId="77777777" w:rsidTr="006D2CDF">
        <w:trPr>
          <w:trHeight w:val="1282"/>
        </w:trPr>
        <w:tc>
          <w:tcPr>
            <w:tcW w:w="4508" w:type="dxa"/>
            <w:shd w:val="clear" w:color="auto" w:fill="D9E2F3"/>
            <w:vAlign w:val="center"/>
          </w:tcPr>
          <w:p w14:paraId="0F29E2F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54F4BF86"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C644E72"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938E2E3" w14:textId="77777777" w:rsidTr="006D2CDF">
        <w:tc>
          <w:tcPr>
            <w:tcW w:w="9016" w:type="dxa"/>
            <w:gridSpan w:val="2"/>
            <w:vAlign w:val="center"/>
          </w:tcPr>
          <w:p w14:paraId="22BBC9C9"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571E61F8" w14:textId="77777777" w:rsidTr="006D2CDF">
        <w:tc>
          <w:tcPr>
            <w:tcW w:w="9016" w:type="dxa"/>
            <w:gridSpan w:val="2"/>
            <w:vAlign w:val="center"/>
          </w:tcPr>
          <w:p w14:paraId="3664E127"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1D503679" w14:textId="77777777" w:rsidTr="006D2CDF">
        <w:tc>
          <w:tcPr>
            <w:tcW w:w="9016" w:type="dxa"/>
            <w:gridSpan w:val="2"/>
            <w:vAlign w:val="center"/>
          </w:tcPr>
          <w:p w14:paraId="43A147E7"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0EC45B21" w14:textId="77777777" w:rsidTr="006D2CDF">
        <w:tc>
          <w:tcPr>
            <w:tcW w:w="9016" w:type="dxa"/>
            <w:gridSpan w:val="2"/>
            <w:vAlign w:val="center"/>
          </w:tcPr>
          <w:p w14:paraId="2946735C" w14:textId="77777777" w:rsidR="00F016A2" w:rsidRPr="00521A49" w:rsidRDefault="00EE1A88"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DE8B82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C6613DD" w14:textId="77777777" w:rsidTr="006D2CDF">
        <w:tc>
          <w:tcPr>
            <w:tcW w:w="2837" w:type="dxa"/>
            <w:shd w:val="clear" w:color="auto" w:fill="D9E2F3"/>
            <w:vAlign w:val="center"/>
          </w:tcPr>
          <w:p w14:paraId="03ECE492"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32095DF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637CD66" w14:textId="77777777" w:rsidTr="006D2CDF">
        <w:tc>
          <w:tcPr>
            <w:tcW w:w="2837" w:type="dxa"/>
            <w:shd w:val="clear" w:color="auto" w:fill="D9E2F3"/>
            <w:vAlign w:val="center"/>
          </w:tcPr>
          <w:p w14:paraId="6314BDE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DC73997"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EF91F6F" w14:textId="77777777" w:rsidR="00F016A2" w:rsidRPr="00521A49" w:rsidRDefault="00EE1A88"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37611E19" w14:textId="77777777" w:rsidTr="006D2CDF">
        <w:tc>
          <w:tcPr>
            <w:tcW w:w="2837" w:type="dxa"/>
            <w:shd w:val="clear" w:color="auto" w:fill="D9E2F3"/>
            <w:vAlign w:val="center"/>
          </w:tcPr>
          <w:p w14:paraId="65CFA75B"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6A543E13"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3CDE4DF2" w14:textId="77777777" w:rsidR="00F016A2" w:rsidRPr="00521A49" w:rsidRDefault="00EE1A8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23CC6F1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40F1FB93" w14:textId="77777777" w:rsidTr="006D2CDF">
        <w:tc>
          <w:tcPr>
            <w:tcW w:w="2837" w:type="dxa"/>
            <w:shd w:val="clear" w:color="auto" w:fill="D9E2F3"/>
            <w:vAlign w:val="center"/>
          </w:tcPr>
          <w:p w14:paraId="74CF70B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5523293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7056D1B" w14:textId="77777777" w:rsidTr="006D2CDF">
        <w:tc>
          <w:tcPr>
            <w:tcW w:w="2837" w:type="dxa"/>
            <w:shd w:val="clear" w:color="auto" w:fill="D9E2F3"/>
            <w:vAlign w:val="center"/>
          </w:tcPr>
          <w:p w14:paraId="1E4D1E4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0F8E7404" w14:textId="77777777" w:rsidR="00F016A2" w:rsidRPr="00521A49" w:rsidRDefault="00F016A2" w:rsidP="00962010">
            <w:pPr>
              <w:spacing w:before="240" w:after="240"/>
              <w:rPr>
                <w:rFonts w:ascii="GHEA Grapalat" w:eastAsia="GHEA Grapalat" w:hAnsi="GHEA Grapalat" w:cs="GHEA Grapalat"/>
              </w:rPr>
            </w:pPr>
          </w:p>
        </w:tc>
      </w:tr>
    </w:tbl>
    <w:p w14:paraId="563792BA" w14:textId="77777777" w:rsidR="00F016A2" w:rsidRPr="00521A49" w:rsidRDefault="00F016A2" w:rsidP="00962010">
      <w:pPr>
        <w:ind w:left="792"/>
        <w:rPr>
          <w:rFonts w:ascii="GHEA Grapalat" w:eastAsia="GHEA Grapalat" w:hAnsi="GHEA Grapalat" w:cs="GHEA Grapalat"/>
          <w:i/>
          <w:color w:val="000000"/>
        </w:rPr>
      </w:pPr>
    </w:p>
    <w:p w14:paraId="2D04D552"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2D7865E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5A027AF" w14:textId="77777777" w:rsidTr="006D2CDF">
        <w:tc>
          <w:tcPr>
            <w:tcW w:w="2835" w:type="dxa"/>
            <w:shd w:val="clear" w:color="auto" w:fill="D9E2F3"/>
            <w:vAlign w:val="center"/>
          </w:tcPr>
          <w:p w14:paraId="7EEA5B2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7FB8F51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E59A69C" w14:textId="77777777" w:rsidTr="006D2CDF">
        <w:tc>
          <w:tcPr>
            <w:tcW w:w="2835" w:type="dxa"/>
            <w:shd w:val="clear" w:color="auto" w:fill="D9E2F3"/>
            <w:vAlign w:val="center"/>
          </w:tcPr>
          <w:p w14:paraId="1C1F4FC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78451C3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E04E295" w14:textId="77777777" w:rsidTr="006D2CDF">
        <w:tc>
          <w:tcPr>
            <w:tcW w:w="2835" w:type="dxa"/>
            <w:shd w:val="clear" w:color="auto" w:fill="D9E2F3"/>
            <w:vAlign w:val="center"/>
          </w:tcPr>
          <w:p w14:paraId="20595CC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F4826C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40E8EB" w14:textId="77777777" w:rsidTr="006D2CDF">
        <w:tc>
          <w:tcPr>
            <w:tcW w:w="2835" w:type="dxa"/>
            <w:shd w:val="clear" w:color="auto" w:fill="D9E2F3"/>
            <w:vAlign w:val="center"/>
          </w:tcPr>
          <w:p w14:paraId="0C7547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0A4E27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029CCC1" w14:textId="77777777" w:rsidTr="006D2CDF">
        <w:tc>
          <w:tcPr>
            <w:tcW w:w="2835" w:type="dxa"/>
            <w:shd w:val="clear" w:color="auto" w:fill="D9E2F3"/>
            <w:vAlign w:val="center"/>
          </w:tcPr>
          <w:p w14:paraId="1C3472D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2326522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486D5F" w14:textId="77777777" w:rsidTr="006D2CDF">
        <w:tc>
          <w:tcPr>
            <w:tcW w:w="2835" w:type="dxa"/>
            <w:shd w:val="clear" w:color="auto" w:fill="D9E2F3"/>
            <w:vAlign w:val="center"/>
          </w:tcPr>
          <w:p w14:paraId="2EA0B8E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66E1E62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B2D3229" w14:textId="77777777" w:rsidTr="006D2CDF">
        <w:tc>
          <w:tcPr>
            <w:tcW w:w="2835" w:type="dxa"/>
            <w:shd w:val="clear" w:color="auto" w:fill="D9E2F3"/>
            <w:vAlign w:val="center"/>
          </w:tcPr>
          <w:p w14:paraId="0C989641"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C8ECB1" w14:textId="77777777" w:rsidR="00F016A2" w:rsidRPr="00521A49" w:rsidRDefault="00F016A2" w:rsidP="00962010">
            <w:pPr>
              <w:spacing w:before="240" w:after="240"/>
              <w:rPr>
                <w:rFonts w:ascii="GHEA Grapalat" w:eastAsia="GHEA Grapalat" w:hAnsi="GHEA Grapalat" w:cs="GHEA Grapalat"/>
              </w:rPr>
            </w:pPr>
          </w:p>
        </w:tc>
      </w:tr>
    </w:tbl>
    <w:p w14:paraId="4FEA20B7"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57A16193" w14:textId="77777777" w:rsidTr="006D2CDF">
        <w:trPr>
          <w:trHeight w:val="853"/>
        </w:trPr>
        <w:tc>
          <w:tcPr>
            <w:tcW w:w="2835" w:type="dxa"/>
            <w:vMerge w:val="restart"/>
            <w:shd w:val="clear" w:color="auto" w:fill="D9E2F3"/>
            <w:vAlign w:val="center"/>
          </w:tcPr>
          <w:p w14:paraId="63F5F3C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6D97122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10FDBF8" w14:textId="77777777" w:rsidTr="006D2CDF">
        <w:trPr>
          <w:trHeight w:val="850"/>
        </w:trPr>
        <w:tc>
          <w:tcPr>
            <w:tcW w:w="2835" w:type="dxa"/>
            <w:vMerge/>
            <w:shd w:val="clear" w:color="auto" w:fill="D9E2F3"/>
            <w:vAlign w:val="center"/>
          </w:tcPr>
          <w:p w14:paraId="65292FC6"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1AA3E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860E67" w14:textId="77777777" w:rsidTr="006D2CDF">
        <w:trPr>
          <w:trHeight w:val="850"/>
        </w:trPr>
        <w:tc>
          <w:tcPr>
            <w:tcW w:w="2835" w:type="dxa"/>
            <w:vMerge/>
            <w:shd w:val="clear" w:color="auto" w:fill="D9E2F3"/>
            <w:vAlign w:val="center"/>
          </w:tcPr>
          <w:p w14:paraId="4876925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7D8AD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1496904" w14:textId="77777777" w:rsidTr="006D2CDF">
        <w:trPr>
          <w:trHeight w:val="850"/>
        </w:trPr>
        <w:tc>
          <w:tcPr>
            <w:tcW w:w="2835" w:type="dxa"/>
            <w:vMerge/>
            <w:shd w:val="clear" w:color="auto" w:fill="D9E2F3"/>
            <w:vAlign w:val="center"/>
          </w:tcPr>
          <w:p w14:paraId="17E350A6"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699B1D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FC6A65A" w14:textId="77777777" w:rsidTr="006D2CDF">
        <w:trPr>
          <w:trHeight w:val="850"/>
        </w:trPr>
        <w:tc>
          <w:tcPr>
            <w:tcW w:w="2835" w:type="dxa"/>
            <w:vMerge/>
            <w:shd w:val="clear" w:color="auto" w:fill="D9E2F3"/>
            <w:vAlign w:val="center"/>
          </w:tcPr>
          <w:p w14:paraId="084E90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490494A0" w14:textId="77777777" w:rsidR="00F016A2" w:rsidRPr="00521A49" w:rsidRDefault="00F016A2" w:rsidP="00962010">
            <w:pPr>
              <w:spacing w:before="240" w:after="240"/>
              <w:rPr>
                <w:rFonts w:ascii="GHEA Grapalat" w:eastAsia="GHEA Grapalat" w:hAnsi="GHEA Grapalat" w:cs="GHEA Grapalat"/>
              </w:rPr>
            </w:pPr>
          </w:p>
        </w:tc>
      </w:tr>
    </w:tbl>
    <w:p w14:paraId="12E8979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439C4733" w14:textId="77777777" w:rsidTr="006D2CDF">
        <w:tc>
          <w:tcPr>
            <w:tcW w:w="2835" w:type="dxa"/>
            <w:shd w:val="clear" w:color="auto" w:fill="D9E2F3"/>
            <w:vAlign w:val="center"/>
          </w:tcPr>
          <w:p w14:paraId="000BA3D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5998525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A70D700" w14:textId="77777777" w:rsidTr="006D2CDF">
        <w:tc>
          <w:tcPr>
            <w:tcW w:w="2835" w:type="dxa"/>
            <w:shd w:val="clear" w:color="auto" w:fill="D9E2F3"/>
            <w:vAlign w:val="center"/>
          </w:tcPr>
          <w:p w14:paraId="5D64445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6A9ED57C" w14:textId="77777777" w:rsidR="00F016A2" w:rsidRPr="00521A49" w:rsidRDefault="00F016A2" w:rsidP="00962010">
            <w:pPr>
              <w:spacing w:before="240" w:after="240"/>
              <w:rPr>
                <w:rFonts w:ascii="GHEA Grapalat" w:eastAsia="GHEA Grapalat" w:hAnsi="GHEA Grapalat" w:cs="GHEA Grapalat"/>
              </w:rPr>
            </w:pPr>
          </w:p>
        </w:tc>
      </w:tr>
    </w:tbl>
    <w:p w14:paraId="05F51CDB" w14:textId="77777777" w:rsidR="00F016A2" w:rsidRPr="00521A49" w:rsidRDefault="00F016A2" w:rsidP="00962010">
      <w:pPr>
        <w:spacing w:before="240"/>
        <w:rPr>
          <w:rFonts w:ascii="GHEA Grapalat" w:eastAsia="GHEA Grapalat" w:hAnsi="GHEA Grapalat" w:cs="GHEA Grapalat"/>
          <w:i/>
        </w:rPr>
      </w:pPr>
    </w:p>
    <w:p w14:paraId="2760A8B8"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15A24814" w14:textId="77777777" w:rsidTr="008E1E2D">
        <w:trPr>
          <w:trHeight w:val="97"/>
        </w:trPr>
        <w:tc>
          <w:tcPr>
            <w:tcW w:w="8130" w:type="dxa"/>
            <w:shd w:val="clear" w:color="auto" w:fill="DBE5F1" w:themeFill="accent1" w:themeFillTint="33"/>
          </w:tcPr>
          <w:p w14:paraId="4235664C"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B621416" w14:textId="77777777" w:rsidTr="008E1E2D">
        <w:trPr>
          <w:trHeight w:val="6862"/>
        </w:trPr>
        <w:tc>
          <w:tcPr>
            <w:tcW w:w="8130" w:type="dxa"/>
          </w:tcPr>
          <w:p w14:paraId="0DB3F246" w14:textId="77777777" w:rsidR="00F016A2" w:rsidRPr="00521A49" w:rsidRDefault="00F016A2" w:rsidP="00962010">
            <w:pPr>
              <w:rPr>
                <w:rFonts w:ascii="GHEA Grapalat" w:eastAsia="GHEA Grapalat" w:hAnsi="GHEA Grapalat" w:cs="GHEA Grapalat"/>
                <w:b/>
                <w:color w:val="000000"/>
              </w:rPr>
            </w:pPr>
          </w:p>
        </w:tc>
      </w:tr>
    </w:tbl>
    <w:p w14:paraId="0CA973BA" w14:textId="77777777" w:rsidR="00F016A2" w:rsidRPr="00521A49" w:rsidRDefault="00F016A2" w:rsidP="00962010">
      <w:pPr>
        <w:rPr>
          <w:rFonts w:ascii="GHEA Grapalat" w:eastAsia="GHEA Grapalat" w:hAnsi="GHEA Grapalat" w:cs="GHEA Grapalat"/>
          <w:b/>
          <w:color w:val="000000"/>
        </w:rPr>
      </w:pPr>
    </w:p>
    <w:p w14:paraId="5BC950FA" w14:textId="77777777" w:rsidR="00F016A2" w:rsidRPr="00521A49" w:rsidRDefault="00F016A2" w:rsidP="00962010">
      <w:pPr>
        <w:rPr>
          <w:rFonts w:ascii="GHEA Grapalat" w:hAnsi="GHEA Grapalat"/>
          <w:b/>
        </w:rPr>
      </w:pPr>
    </w:p>
    <w:p w14:paraId="55347FAE" w14:textId="77777777" w:rsidR="00873640" w:rsidRPr="00521A49" w:rsidRDefault="00873640">
      <w:pPr>
        <w:rPr>
          <w:rFonts w:ascii="GHEA Grapalat" w:hAnsi="GHEA Grapalat"/>
          <w:b/>
        </w:rPr>
      </w:pPr>
      <w:r w:rsidRPr="00521A49">
        <w:rPr>
          <w:rFonts w:ascii="GHEA Grapalat" w:hAnsi="GHEA Grapalat"/>
          <w:b/>
        </w:rPr>
        <w:br w:type="page"/>
      </w:r>
    </w:p>
    <w:p w14:paraId="5A130F86"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2847754D"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86BDAD8"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CB7826F"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713C0BA"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BD588B1"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9E9E86F"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D86C729"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6934B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BCE1F79"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14:paraId="2D9A688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A901C0"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9B4DC25"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3A6E5687"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5FA3FC7"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C6D7AC0"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6F0B0033"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138650"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C146030"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4BAE2F6"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0A1C2D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68BBC8C1"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711857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463A92B4"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14:paraId="501AE71F"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321610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29468C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3284008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D14B594"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6E86984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3C8CA765"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7AFEB22B"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8060BB7"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AFC3B2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9753E0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1DA4321"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4D4E0AB3"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45FD5A55"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237F388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2A8A873" w14:textId="74CB5E86"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p>
    <w:p w14:paraId="7B5324F5" w14:textId="77777777" w:rsidR="00B95280" w:rsidRPr="00521A49" w:rsidRDefault="00B95280" w:rsidP="00962010">
      <w:pPr>
        <w:widowControl w:val="0"/>
        <w:spacing w:after="120"/>
        <w:ind w:firstLine="567"/>
        <w:jc w:val="center"/>
        <w:rPr>
          <w:rFonts w:ascii="GHEA Grapalat" w:hAnsi="GHEA Grapalat"/>
        </w:rPr>
      </w:pPr>
    </w:p>
    <w:p w14:paraId="3FBDBB66"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6CCAFD36" w14:textId="77777777" w:rsidR="00B95280" w:rsidRPr="00521A49" w:rsidRDefault="00B95280" w:rsidP="00962010">
      <w:pPr>
        <w:widowControl w:val="0"/>
        <w:spacing w:after="120"/>
        <w:ind w:firstLine="567"/>
        <w:jc w:val="center"/>
        <w:rPr>
          <w:rFonts w:ascii="GHEA Grapalat" w:hAnsi="GHEA Grapalat"/>
        </w:rPr>
      </w:pPr>
    </w:p>
    <w:p w14:paraId="4260F38F" w14:textId="57D951E2"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1C6C8101"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99DC4DB"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0495AF99"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7D7E303C"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21A49" w14:paraId="4531234A"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6D0D5BB7"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14:paraId="3484674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567BDD7F"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8ED39E2"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6FD290C1"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7C082D67"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4"/>
              <w:t>**</w:t>
            </w:r>
          </w:p>
          <w:p w14:paraId="60C2BAD5"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986654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23E938B4"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63CFA0A2"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92395D1"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53734CA"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21F0F643"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42429C1"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A629A8A"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5E609143"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F52546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047C95F7"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A91CE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9C2C6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F9840" w14:textId="77777777" w:rsidR="0009191C" w:rsidRPr="00521A49" w:rsidRDefault="0009191C" w:rsidP="00962010">
            <w:pPr>
              <w:widowControl w:val="0"/>
              <w:jc w:val="center"/>
              <w:rPr>
                <w:rFonts w:ascii="GHEA Grapalat" w:hAnsi="GHEA Grapalat"/>
              </w:rPr>
            </w:pPr>
          </w:p>
        </w:tc>
      </w:tr>
      <w:tr w:rsidR="0009191C" w:rsidRPr="00521A49" w14:paraId="125F5E29"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39B1922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14:paraId="6C40C1B3"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B53E093"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DB1449"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A606CB" w14:textId="77777777" w:rsidR="0009191C" w:rsidRPr="00521A49" w:rsidRDefault="0009191C" w:rsidP="00962010">
            <w:pPr>
              <w:widowControl w:val="0"/>
              <w:rPr>
                <w:rFonts w:ascii="GHEA Grapalat" w:hAnsi="GHEA Grapalat"/>
              </w:rPr>
            </w:pPr>
          </w:p>
        </w:tc>
      </w:tr>
      <w:tr w:rsidR="0009191C" w:rsidRPr="00521A49" w14:paraId="1C1AD60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FABF82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335BBEEB"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1B8139D"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D54A7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97C986" w14:textId="77777777" w:rsidR="0009191C" w:rsidRPr="00521A49" w:rsidRDefault="0009191C" w:rsidP="00962010">
            <w:pPr>
              <w:widowControl w:val="0"/>
              <w:jc w:val="center"/>
              <w:rPr>
                <w:rFonts w:ascii="GHEA Grapalat" w:hAnsi="GHEA Grapalat"/>
              </w:rPr>
            </w:pPr>
          </w:p>
        </w:tc>
      </w:tr>
      <w:tr w:rsidR="0009191C" w:rsidRPr="00521A49" w14:paraId="627A2360"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C9079F1"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5DA2F860"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01F754F"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E429E5"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281A00" w14:textId="77777777" w:rsidR="0009191C" w:rsidRPr="00521A49" w:rsidRDefault="0009191C" w:rsidP="00962010">
            <w:pPr>
              <w:widowControl w:val="0"/>
              <w:jc w:val="center"/>
              <w:rPr>
                <w:rFonts w:ascii="GHEA Grapalat" w:hAnsi="GHEA Grapalat"/>
              </w:rPr>
            </w:pPr>
          </w:p>
        </w:tc>
      </w:tr>
      <w:tr w:rsidR="0009191C" w:rsidRPr="00521A49" w14:paraId="00C7890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2AC0E9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14:paraId="1DB976BA" w14:textId="77777777"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6F0C814E"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DC985F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256604" w14:textId="77777777" w:rsidR="0009191C" w:rsidRPr="00521A49" w:rsidRDefault="0009191C" w:rsidP="00962010">
            <w:pPr>
              <w:widowControl w:val="0"/>
              <w:jc w:val="center"/>
              <w:rPr>
                <w:rFonts w:ascii="GHEA Grapalat" w:hAnsi="GHEA Grapalat"/>
              </w:rPr>
            </w:pPr>
          </w:p>
        </w:tc>
      </w:tr>
    </w:tbl>
    <w:p w14:paraId="01DFFE9A" w14:textId="77777777"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09370A81"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1F9AAA74" w14:textId="77777777" w:rsidR="00DC619D" w:rsidRPr="00521A49" w:rsidRDefault="00DC619D" w:rsidP="00962010">
      <w:pPr>
        <w:widowControl w:val="0"/>
        <w:spacing w:after="160"/>
        <w:jc w:val="both"/>
        <w:rPr>
          <w:rFonts w:ascii="GHEA Grapalat" w:hAnsi="GHEA Grapalat"/>
          <w:lang w:val="es-ES"/>
        </w:rPr>
      </w:pPr>
    </w:p>
    <w:p w14:paraId="0B89D618"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1E708B2" w14:textId="77777777" w:rsidR="00B217BB" w:rsidRPr="00521A49" w:rsidRDefault="00B217BB" w:rsidP="00962010">
      <w:pPr>
        <w:rPr>
          <w:rFonts w:ascii="GHEA Grapalat" w:hAnsi="GHEA Grapalat"/>
          <w:b/>
        </w:rPr>
      </w:pPr>
      <w:r w:rsidRPr="00521A49">
        <w:rPr>
          <w:rFonts w:ascii="GHEA Grapalat" w:hAnsi="GHEA Grapalat"/>
          <w:b/>
        </w:rPr>
        <w:br w:type="page"/>
      </w:r>
    </w:p>
    <w:p w14:paraId="5745746C"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1E903252" w14:textId="77777777"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1CE73A86" w14:textId="469282C3"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r w:rsidRPr="00521A49">
        <w:rPr>
          <w:rFonts w:ascii="GHEA Grapalat" w:hAnsi="GHEA Grapalat"/>
          <w:sz w:val="24"/>
          <w:szCs w:val="24"/>
        </w:rPr>
        <w:t xml:space="preserve"> </w:t>
      </w:r>
    </w:p>
    <w:p w14:paraId="6DBCEC23"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03BBE32B"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F9F3DB1" w14:textId="77777777" w:rsidTr="00B932B8">
        <w:tc>
          <w:tcPr>
            <w:tcW w:w="4786" w:type="dxa"/>
          </w:tcPr>
          <w:p w14:paraId="5A06A430"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4BD5AEC9"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5"/>
              <w:t>**</w:t>
            </w:r>
          </w:p>
        </w:tc>
      </w:tr>
    </w:tbl>
    <w:p w14:paraId="7B0EA5FC" w14:textId="77777777" w:rsidR="003D2FE2" w:rsidRPr="00521A49" w:rsidRDefault="003D2FE2" w:rsidP="00962010">
      <w:pPr>
        <w:widowControl w:val="0"/>
        <w:spacing w:after="160"/>
        <w:rPr>
          <w:rFonts w:ascii="GHEA Grapalat" w:hAnsi="GHEA Grapalat" w:cs="GHEA Grapalat"/>
          <w:b/>
        </w:rPr>
      </w:pPr>
    </w:p>
    <w:p w14:paraId="7C02A9F5"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0D3F0E2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470D8750"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D0CEFE9"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245CB468"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81CFE0" w14:textId="77777777" w:rsidR="003D2FE2" w:rsidRPr="00521A49" w:rsidRDefault="003D2FE2" w:rsidP="00ED119F">
      <w:pPr>
        <w:widowControl w:val="0"/>
        <w:ind w:firstLine="709"/>
        <w:jc w:val="both"/>
        <w:rPr>
          <w:rFonts w:ascii="GHEA Grapalat" w:hAnsi="GHEA Grapalat" w:cs="GHEA Grapalat"/>
        </w:rPr>
      </w:pPr>
    </w:p>
    <w:p w14:paraId="761092E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74E0692D" w14:textId="4942DF34"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0036712F" w:rsidRPr="00521A49">
        <w:rPr>
          <w:rFonts w:ascii="GHEA Grapalat" w:hAnsi="GHEA Grapalat"/>
          <w:b/>
          <w:sz w:val="22"/>
          <w:szCs w:val="22"/>
        </w:rPr>
        <w:t>».</w:t>
      </w:r>
    </w:p>
    <w:p w14:paraId="602FEBA4"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96FDC0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4357DBA5"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921525"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B41FBD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D683BCF"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42CB249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480ED3"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56D773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238251A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5983CFCE"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0C80501"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0474B1D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0BD61FC1"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308CE284"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27DAACA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0B1E868C"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D1C505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243359B"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576C5BE4"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730E18D6"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7EDBAFDE"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4CF6C7AA"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3256B3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433F8087"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763280F3" w14:textId="77777777" w:rsidR="003D2FE2" w:rsidRPr="00083199" w:rsidRDefault="003D2FE2" w:rsidP="00ED119F">
      <w:pPr>
        <w:widowControl w:val="0"/>
        <w:jc w:val="right"/>
        <w:rPr>
          <w:rFonts w:ascii="GHEA Grapalat" w:hAnsi="GHEA Grapalat"/>
          <w:sz w:val="20"/>
          <w:szCs w:val="20"/>
          <w:lang w:val="hy-AM"/>
        </w:rPr>
      </w:pPr>
    </w:p>
    <w:p w14:paraId="0A89D62D" w14:textId="77777777"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14:paraId="64EA4567" w14:textId="77777777"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14:paraId="0A755E15" w14:textId="77777777"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21A49" w14:paraId="48E03D1E" w14:textId="77777777" w:rsidTr="00387CF9">
        <w:trPr>
          <w:trHeight w:val="352"/>
        </w:trPr>
        <w:tc>
          <w:tcPr>
            <w:tcW w:w="10980" w:type="dxa"/>
            <w:gridSpan w:val="2"/>
            <w:noWrap/>
            <w:vAlign w:val="bottom"/>
          </w:tcPr>
          <w:p w14:paraId="53A7010D"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lastRenderedPageBreak/>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4CBE7466" w14:textId="77777777" w:rsidTr="00387CF9">
        <w:trPr>
          <w:trHeight w:val="352"/>
        </w:trPr>
        <w:tc>
          <w:tcPr>
            <w:tcW w:w="10980" w:type="dxa"/>
            <w:gridSpan w:val="2"/>
            <w:noWrap/>
            <w:vAlign w:val="bottom"/>
          </w:tcPr>
          <w:p w14:paraId="5D95893B" w14:textId="77777777"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14:paraId="0C0AC092" w14:textId="77777777" w:rsidTr="00387CF9">
        <w:trPr>
          <w:trHeight w:val="349"/>
        </w:trPr>
        <w:tc>
          <w:tcPr>
            <w:tcW w:w="10980" w:type="dxa"/>
            <w:gridSpan w:val="2"/>
            <w:noWrap/>
            <w:vAlign w:val="bottom"/>
          </w:tcPr>
          <w:p w14:paraId="41845056" w14:textId="77777777"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3F73FF9F" w14:textId="77777777" w:rsidTr="00387CF9">
        <w:trPr>
          <w:trHeight w:val="345"/>
        </w:trPr>
        <w:tc>
          <w:tcPr>
            <w:tcW w:w="10980" w:type="dxa"/>
            <w:gridSpan w:val="2"/>
            <w:noWrap/>
            <w:vAlign w:val="bottom"/>
          </w:tcPr>
          <w:p w14:paraId="138A65E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1FDCB139" w14:textId="77777777" w:rsidTr="00387CF9">
        <w:trPr>
          <w:trHeight w:val="361"/>
        </w:trPr>
        <w:tc>
          <w:tcPr>
            <w:tcW w:w="10980" w:type="dxa"/>
            <w:gridSpan w:val="2"/>
            <w:noWrap/>
            <w:vAlign w:val="bottom"/>
          </w:tcPr>
          <w:p w14:paraId="6022532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1CE1C581" w14:textId="77777777" w:rsidTr="00387CF9">
        <w:trPr>
          <w:trHeight w:val="433"/>
        </w:trPr>
        <w:tc>
          <w:tcPr>
            <w:tcW w:w="10980" w:type="dxa"/>
            <w:gridSpan w:val="2"/>
            <w:noWrap/>
            <w:vAlign w:val="bottom"/>
          </w:tcPr>
          <w:p w14:paraId="7087981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10984E23" w14:textId="77777777" w:rsidTr="00387CF9">
        <w:trPr>
          <w:trHeight w:val="352"/>
        </w:trPr>
        <w:tc>
          <w:tcPr>
            <w:tcW w:w="10980" w:type="dxa"/>
            <w:gridSpan w:val="2"/>
            <w:noWrap/>
            <w:vAlign w:val="bottom"/>
          </w:tcPr>
          <w:p w14:paraId="1C62AD1F"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494DE7D4" w14:textId="77777777" w:rsidTr="00387CF9">
        <w:trPr>
          <w:trHeight w:val="442"/>
        </w:trPr>
        <w:tc>
          <w:tcPr>
            <w:tcW w:w="10980" w:type="dxa"/>
            <w:gridSpan w:val="2"/>
            <w:noWrap/>
            <w:vAlign w:val="bottom"/>
          </w:tcPr>
          <w:p w14:paraId="3DFA6051"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06D6CDDA" w14:textId="77777777" w:rsidTr="00387CF9">
        <w:trPr>
          <w:trHeight w:val="352"/>
        </w:trPr>
        <w:tc>
          <w:tcPr>
            <w:tcW w:w="10980" w:type="dxa"/>
            <w:gridSpan w:val="2"/>
            <w:noWrap/>
            <w:vAlign w:val="bottom"/>
          </w:tcPr>
          <w:p w14:paraId="4CC39924"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1E02EE3F" w14:textId="77777777" w:rsidTr="00387CF9">
        <w:trPr>
          <w:trHeight w:val="352"/>
        </w:trPr>
        <w:tc>
          <w:tcPr>
            <w:tcW w:w="10980" w:type="dxa"/>
            <w:gridSpan w:val="2"/>
            <w:noWrap/>
            <w:vAlign w:val="bottom"/>
          </w:tcPr>
          <w:p w14:paraId="79A3DA84"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06F6B9AB" w14:textId="77777777" w:rsidTr="00387CF9">
        <w:trPr>
          <w:trHeight w:val="343"/>
        </w:trPr>
        <w:tc>
          <w:tcPr>
            <w:tcW w:w="10980" w:type="dxa"/>
            <w:gridSpan w:val="2"/>
            <w:noWrap/>
            <w:vAlign w:val="bottom"/>
          </w:tcPr>
          <w:p w14:paraId="717A96C3"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4E889D6D" w14:textId="77777777" w:rsidTr="00387CF9">
        <w:trPr>
          <w:trHeight w:val="361"/>
        </w:trPr>
        <w:tc>
          <w:tcPr>
            <w:tcW w:w="10980" w:type="dxa"/>
            <w:gridSpan w:val="2"/>
            <w:noWrap/>
            <w:vAlign w:val="bottom"/>
          </w:tcPr>
          <w:p w14:paraId="423D8E4B"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70DB3DFF" w14:textId="77777777" w:rsidTr="00387CF9">
        <w:trPr>
          <w:trHeight w:val="433"/>
        </w:trPr>
        <w:tc>
          <w:tcPr>
            <w:tcW w:w="10980" w:type="dxa"/>
            <w:gridSpan w:val="2"/>
            <w:noWrap/>
            <w:vAlign w:val="bottom"/>
          </w:tcPr>
          <w:p w14:paraId="6A0C31B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0FFDA39E" w14:textId="77777777" w:rsidTr="00387CF9">
        <w:trPr>
          <w:trHeight w:val="442"/>
        </w:trPr>
        <w:tc>
          <w:tcPr>
            <w:tcW w:w="10980" w:type="dxa"/>
            <w:gridSpan w:val="2"/>
            <w:noWrap/>
            <w:vAlign w:val="bottom"/>
          </w:tcPr>
          <w:p w14:paraId="25E652A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4A915901" w14:textId="77777777" w:rsidTr="00387CF9">
        <w:trPr>
          <w:trHeight w:val="442"/>
        </w:trPr>
        <w:tc>
          <w:tcPr>
            <w:tcW w:w="10980" w:type="dxa"/>
            <w:gridSpan w:val="2"/>
            <w:noWrap/>
            <w:vAlign w:val="bottom"/>
          </w:tcPr>
          <w:p w14:paraId="107A9AC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1D796AE3" w14:textId="77777777" w:rsidTr="00387CF9">
        <w:trPr>
          <w:trHeight w:val="442"/>
        </w:trPr>
        <w:tc>
          <w:tcPr>
            <w:tcW w:w="10980" w:type="dxa"/>
            <w:gridSpan w:val="2"/>
            <w:noWrap/>
            <w:vAlign w:val="bottom"/>
          </w:tcPr>
          <w:p w14:paraId="45104D7C"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483740BB" w14:textId="77777777" w:rsidTr="00387CF9">
        <w:trPr>
          <w:trHeight w:val="442"/>
        </w:trPr>
        <w:tc>
          <w:tcPr>
            <w:tcW w:w="10980" w:type="dxa"/>
            <w:gridSpan w:val="2"/>
            <w:noWrap/>
            <w:vAlign w:val="bottom"/>
          </w:tcPr>
          <w:p w14:paraId="56063BF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14:paraId="48401AC8" w14:textId="77777777" w:rsidTr="00387CF9">
        <w:trPr>
          <w:trHeight w:val="424"/>
        </w:trPr>
        <w:tc>
          <w:tcPr>
            <w:tcW w:w="10980" w:type="dxa"/>
            <w:gridSpan w:val="2"/>
            <w:noWrap/>
            <w:vAlign w:val="bottom"/>
          </w:tcPr>
          <w:p w14:paraId="0ABB2326"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943A397" w14:textId="77777777" w:rsidTr="00387CF9">
        <w:trPr>
          <w:trHeight w:val="704"/>
        </w:trPr>
        <w:tc>
          <w:tcPr>
            <w:tcW w:w="10980" w:type="dxa"/>
            <w:gridSpan w:val="2"/>
            <w:noWrap/>
            <w:vAlign w:val="bottom"/>
          </w:tcPr>
          <w:p w14:paraId="5E504A6A"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507B8A19" w14:textId="77777777" w:rsidTr="00387CF9">
        <w:trPr>
          <w:trHeight w:val="704"/>
        </w:trPr>
        <w:tc>
          <w:tcPr>
            <w:tcW w:w="10980" w:type="dxa"/>
            <w:gridSpan w:val="2"/>
            <w:noWrap/>
            <w:vAlign w:val="bottom"/>
          </w:tcPr>
          <w:p w14:paraId="42E7C4F4"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11FAAE05" w14:textId="77777777" w:rsidTr="00387CF9">
        <w:trPr>
          <w:trHeight w:val="2194"/>
        </w:trPr>
        <w:tc>
          <w:tcPr>
            <w:tcW w:w="5616" w:type="dxa"/>
            <w:noWrap/>
            <w:vAlign w:val="bottom"/>
          </w:tcPr>
          <w:p w14:paraId="2E6DC989"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44D94830" w14:textId="77777777" w:rsidR="00C3421C" w:rsidRPr="00521A49" w:rsidRDefault="00C3421C" w:rsidP="00962010">
            <w:pPr>
              <w:widowControl w:val="0"/>
              <w:spacing w:after="160"/>
              <w:rPr>
                <w:rFonts w:ascii="GHEA Grapalat" w:hAnsi="GHEA Grapalat" w:cs="Sylfaen"/>
              </w:rPr>
            </w:pPr>
          </w:p>
          <w:p w14:paraId="5EB334D9"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1BFF59C0" w14:textId="77777777" w:rsidR="00C3421C" w:rsidRPr="00521A49" w:rsidRDefault="00C3421C" w:rsidP="00962010">
            <w:pPr>
              <w:widowControl w:val="0"/>
              <w:spacing w:after="160"/>
              <w:rPr>
                <w:rFonts w:ascii="GHEA Grapalat" w:hAnsi="GHEA Grapalat" w:cs="Sylfaen"/>
              </w:rPr>
            </w:pPr>
          </w:p>
          <w:p w14:paraId="2E22EA5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0C844840" w14:textId="77777777" w:rsidR="00C3421C" w:rsidRPr="00521A49" w:rsidRDefault="00C3421C" w:rsidP="00962010">
            <w:pPr>
              <w:widowControl w:val="0"/>
              <w:spacing w:after="160"/>
              <w:rPr>
                <w:rFonts w:ascii="GHEA Grapalat" w:hAnsi="GHEA Grapalat" w:cs="Sylfaen"/>
              </w:rPr>
            </w:pPr>
          </w:p>
          <w:p w14:paraId="49D46769"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74900EC4" w14:textId="77777777" w:rsidR="00C3421C" w:rsidRPr="00521A49" w:rsidRDefault="00C3421C" w:rsidP="00962010">
            <w:pPr>
              <w:widowControl w:val="0"/>
              <w:spacing w:after="160"/>
              <w:rPr>
                <w:rFonts w:ascii="GHEA Grapalat" w:hAnsi="GHEA Grapalat" w:cs="Sylfaen"/>
              </w:rPr>
            </w:pPr>
          </w:p>
        </w:tc>
        <w:tc>
          <w:tcPr>
            <w:tcW w:w="5364" w:type="dxa"/>
            <w:noWrap/>
          </w:tcPr>
          <w:p w14:paraId="55937D6C"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163F7AC5" w14:textId="77777777" w:rsidR="00C3421C" w:rsidRPr="00521A49" w:rsidRDefault="00C3421C" w:rsidP="00962010">
            <w:pPr>
              <w:widowControl w:val="0"/>
              <w:spacing w:after="160"/>
              <w:rPr>
                <w:rFonts w:ascii="GHEA Grapalat" w:hAnsi="GHEA Grapalat" w:cs="Sylfaen"/>
              </w:rPr>
            </w:pPr>
          </w:p>
          <w:p w14:paraId="1C558593"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17F2201D" w14:textId="77777777" w:rsidR="00C3421C" w:rsidRPr="00521A49" w:rsidRDefault="00C3421C" w:rsidP="00962010">
            <w:pPr>
              <w:widowControl w:val="0"/>
              <w:spacing w:after="160"/>
              <w:jc w:val="right"/>
              <w:rPr>
                <w:rFonts w:ascii="GHEA Grapalat" w:hAnsi="GHEA Grapalat" w:cs="Tahoma"/>
              </w:rPr>
            </w:pPr>
          </w:p>
          <w:p w14:paraId="3EC6A57E"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65C7AC03" w14:textId="77777777" w:rsidR="00C3421C" w:rsidRPr="00521A49" w:rsidRDefault="00C3421C" w:rsidP="00962010">
            <w:pPr>
              <w:widowControl w:val="0"/>
              <w:spacing w:after="160"/>
              <w:rPr>
                <w:rFonts w:ascii="GHEA Grapalat" w:hAnsi="GHEA Grapalat" w:cs="Sylfaen"/>
              </w:rPr>
            </w:pPr>
          </w:p>
          <w:p w14:paraId="381ED5BE"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422C2C45" w14:textId="77777777" w:rsidTr="00387CF9">
        <w:trPr>
          <w:trHeight w:val="2194"/>
        </w:trPr>
        <w:tc>
          <w:tcPr>
            <w:tcW w:w="5616" w:type="dxa"/>
            <w:noWrap/>
            <w:vAlign w:val="bottom"/>
          </w:tcPr>
          <w:p w14:paraId="58F2C10B"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73E4AAEB" w14:textId="77777777" w:rsidR="00C3421C" w:rsidRPr="00521A49" w:rsidRDefault="00C3421C" w:rsidP="00962010">
            <w:pPr>
              <w:widowControl w:val="0"/>
              <w:spacing w:after="160"/>
              <w:rPr>
                <w:rFonts w:ascii="GHEA Grapalat" w:hAnsi="GHEA Grapalat"/>
              </w:rPr>
            </w:pPr>
          </w:p>
          <w:p w14:paraId="267DF71A"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497D727E"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6C9E21A4" w14:textId="77777777" w:rsidR="00C3421C" w:rsidRPr="00521A49" w:rsidRDefault="00C3421C" w:rsidP="00962010">
            <w:pPr>
              <w:widowControl w:val="0"/>
              <w:spacing w:after="160"/>
              <w:rPr>
                <w:rFonts w:ascii="GHEA Grapalat" w:hAnsi="GHEA Grapalat" w:cs="Tahoma"/>
              </w:rPr>
            </w:pPr>
          </w:p>
          <w:p w14:paraId="097D7091" w14:textId="77777777" w:rsidR="00C3421C" w:rsidRPr="00521A49" w:rsidRDefault="00C3421C" w:rsidP="00962010">
            <w:pPr>
              <w:widowControl w:val="0"/>
              <w:spacing w:after="160"/>
              <w:rPr>
                <w:rFonts w:ascii="GHEA Grapalat" w:hAnsi="GHEA Grapalat" w:cs="Arial"/>
              </w:rPr>
            </w:pPr>
          </w:p>
        </w:tc>
        <w:tc>
          <w:tcPr>
            <w:tcW w:w="5364" w:type="dxa"/>
            <w:noWrap/>
          </w:tcPr>
          <w:p w14:paraId="2C541204"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043E4CB" w14:textId="77777777" w:rsidR="00C3421C" w:rsidRPr="00521A49" w:rsidRDefault="00C3421C" w:rsidP="00962010">
            <w:pPr>
              <w:widowControl w:val="0"/>
              <w:spacing w:after="160"/>
              <w:rPr>
                <w:rFonts w:ascii="GHEA Grapalat" w:hAnsi="GHEA Grapalat" w:cs="Tahoma"/>
              </w:rPr>
            </w:pPr>
          </w:p>
          <w:p w14:paraId="37AD0235"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33A8985"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BA53C2" w14:textId="77777777" w:rsidR="00C3421C" w:rsidRPr="00521A49" w:rsidRDefault="00C3421C" w:rsidP="00962010">
            <w:pPr>
              <w:widowControl w:val="0"/>
              <w:spacing w:after="160"/>
              <w:rPr>
                <w:rFonts w:ascii="GHEA Grapalat" w:hAnsi="GHEA Grapalat" w:cs="Arial"/>
              </w:rPr>
            </w:pPr>
          </w:p>
        </w:tc>
      </w:tr>
      <w:tr w:rsidR="00B138F3" w:rsidRPr="00521A49" w14:paraId="3B5EE104" w14:textId="77777777" w:rsidTr="00387CF9">
        <w:trPr>
          <w:trHeight w:val="2194"/>
        </w:trPr>
        <w:tc>
          <w:tcPr>
            <w:tcW w:w="5616" w:type="dxa"/>
            <w:noWrap/>
            <w:vAlign w:val="bottom"/>
          </w:tcPr>
          <w:p w14:paraId="33AB281C"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82E9A3B" w14:textId="77777777" w:rsidR="00C3421C" w:rsidRPr="00521A49" w:rsidRDefault="00C3421C" w:rsidP="00962010">
            <w:pPr>
              <w:widowControl w:val="0"/>
              <w:spacing w:after="160"/>
              <w:rPr>
                <w:rFonts w:ascii="GHEA Grapalat" w:hAnsi="GHEA Grapalat" w:cs="Sylfaen"/>
              </w:rPr>
            </w:pPr>
          </w:p>
          <w:p w14:paraId="3EDF9E07"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23BE4F28"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56EF787D" w14:textId="77777777" w:rsidR="00C3421C" w:rsidRPr="00521A49" w:rsidRDefault="00C3421C" w:rsidP="00962010">
            <w:pPr>
              <w:widowControl w:val="0"/>
              <w:spacing w:after="160"/>
              <w:rPr>
                <w:rFonts w:ascii="GHEA Grapalat" w:hAnsi="GHEA Grapalat"/>
              </w:rPr>
            </w:pPr>
          </w:p>
          <w:p w14:paraId="3BEE2DC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41EB395C" w14:textId="77777777" w:rsidR="00C3421C" w:rsidRPr="00521A49" w:rsidRDefault="00C3421C" w:rsidP="00962010">
      <w:pPr>
        <w:widowControl w:val="0"/>
        <w:spacing w:after="160"/>
        <w:jc w:val="center"/>
        <w:rPr>
          <w:rFonts w:ascii="GHEA Grapalat" w:hAnsi="GHEA Grapalat" w:cs="Sylfaen"/>
        </w:rPr>
      </w:pPr>
    </w:p>
    <w:p w14:paraId="78044F4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5861E388"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3E62ADC0"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71B5446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B0745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0E6B31E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6622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064CB2F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77B8EF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6A27972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BDDB63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53A32A2D"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3595D8E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50AF574F"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487116B"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0EAB17"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7C672B1"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32AA1E8"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0591FE3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4CD1B7D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2BD0CD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40C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52612F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56AF2E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F502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6EA5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7A1206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5B82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45B0E616"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77BF8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B2F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68870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4097BC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8C102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3854A2AD"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F1A0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472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303EE0B"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8D00D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52E1E0C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69D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36AFF80B"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7CB97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13EE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11581A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BF722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DDD66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A0C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6B3A0B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E0CF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8A7DC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708F6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B8297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AE38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23A7A69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1AE4D4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D7DB5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20648C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62318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03DCE0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EE571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118FDA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6C250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997F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6BD2D8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287D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1B4FF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522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BCD1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6088CD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FB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31B2B4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45976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0FFEF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D6BB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11EE72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39820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E115E9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7B66D3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DDC5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72C19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F03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57488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F8568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1969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5F451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8E368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095131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EA062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69FC28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9A767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CDF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84C545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34D58B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7D924E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EAD75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6E531D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5A890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D005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9393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7B9353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C8C0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08749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11CB95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FF8E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808F36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6E622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511204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3A27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3D1AF0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D7D3E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D93EA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1451FB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73DDF5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01E31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0FBC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7FC049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EC258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D4590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D693F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9BA0F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35AD03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FE49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19E16A2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B0FC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C09C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507BE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18E57E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5B49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4E23ECD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341E8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6EE1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2D0DBD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42E65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E93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C0449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B86DA9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7C1B4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72E9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12A70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3B6E71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09B33"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37EF32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8421F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C78A71"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6116FE85"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4A2F1C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C6C8D1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290984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F489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3E542AF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E0023E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6D881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30BB9C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03E290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5C8F27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0C25E1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2A76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1117E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C399C6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25D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C4A61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1C9DB0F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89A41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52E5D90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9F97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748033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5435AD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182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390623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3B7EE12A"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0D90CDD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07368DA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4B63546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C3975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2891CE7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CAB11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C7C2F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0F900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4A7909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23112EA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AA32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68655F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41415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93B0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9DCB1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29F0F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4B2344B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00779EB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3779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1C34BD5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E50619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BC8D0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87C62E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6EBD5D8" w14:textId="77777777" w:rsidR="00C3421C" w:rsidRPr="00521A49" w:rsidRDefault="00C3421C" w:rsidP="00962010">
            <w:pPr>
              <w:widowControl w:val="0"/>
              <w:spacing w:after="120"/>
              <w:jc w:val="center"/>
              <w:rPr>
                <w:rFonts w:ascii="GHEA Grapalat" w:hAnsi="GHEA Grapalat"/>
              </w:rPr>
            </w:pPr>
          </w:p>
        </w:tc>
      </w:tr>
      <w:tr w:rsidR="00B138F3" w:rsidRPr="00521A49" w14:paraId="720F0F9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1034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70AA07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5DC8C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D0FF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F59A68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578828" w14:textId="77777777" w:rsidR="00C3421C" w:rsidRPr="00521A49" w:rsidRDefault="00C3421C" w:rsidP="00962010">
            <w:pPr>
              <w:widowControl w:val="0"/>
              <w:spacing w:after="120"/>
              <w:jc w:val="center"/>
              <w:rPr>
                <w:rFonts w:ascii="GHEA Grapalat" w:hAnsi="GHEA Grapalat"/>
              </w:rPr>
            </w:pPr>
          </w:p>
        </w:tc>
      </w:tr>
      <w:tr w:rsidR="00B138F3" w:rsidRPr="00521A49" w14:paraId="38174C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6026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1B25F3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A03A1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50D1E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F927D1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1D4B457" w14:textId="77777777" w:rsidR="00C3421C" w:rsidRPr="00521A49" w:rsidRDefault="00C3421C" w:rsidP="00962010">
            <w:pPr>
              <w:widowControl w:val="0"/>
              <w:spacing w:after="120"/>
              <w:jc w:val="center"/>
              <w:rPr>
                <w:rFonts w:ascii="GHEA Grapalat" w:hAnsi="GHEA Grapalat"/>
              </w:rPr>
            </w:pPr>
          </w:p>
        </w:tc>
      </w:tr>
      <w:tr w:rsidR="00B138F3" w:rsidRPr="00521A49" w14:paraId="68714A5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4A9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2983486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7CBDE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8D384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CB3F5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DBFC77" w14:textId="77777777" w:rsidR="00C3421C" w:rsidRPr="00521A49" w:rsidRDefault="00C3421C" w:rsidP="00962010">
            <w:pPr>
              <w:widowControl w:val="0"/>
              <w:spacing w:after="120"/>
              <w:jc w:val="center"/>
              <w:rPr>
                <w:rFonts w:ascii="GHEA Grapalat" w:hAnsi="GHEA Grapalat"/>
              </w:rPr>
            </w:pPr>
          </w:p>
        </w:tc>
      </w:tr>
      <w:tr w:rsidR="00B138F3" w:rsidRPr="00521A49" w14:paraId="0638CA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E58D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BE299B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2F5C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F565A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F4A2DA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BC66C61" w14:textId="77777777" w:rsidR="00C3421C" w:rsidRPr="00521A49" w:rsidRDefault="00C3421C" w:rsidP="00962010">
            <w:pPr>
              <w:widowControl w:val="0"/>
              <w:spacing w:after="120"/>
              <w:jc w:val="center"/>
              <w:rPr>
                <w:rFonts w:ascii="GHEA Grapalat" w:hAnsi="GHEA Grapalat"/>
              </w:rPr>
            </w:pPr>
          </w:p>
        </w:tc>
      </w:tr>
      <w:tr w:rsidR="00FF3DE9" w:rsidRPr="00521A49" w14:paraId="5BE6E0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AD89C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5B8B84B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6E3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FE70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441CC6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EBECC4" w14:textId="77777777" w:rsidR="00C3421C" w:rsidRPr="00521A49" w:rsidRDefault="00C3421C" w:rsidP="00962010">
            <w:pPr>
              <w:widowControl w:val="0"/>
              <w:spacing w:after="120"/>
              <w:jc w:val="center"/>
              <w:rPr>
                <w:rFonts w:ascii="GHEA Grapalat" w:hAnsi="GHEA Grapalat"/>
              </w:rPr>
            </w:pPr>
          </w:p>
        </w:tc>
      </w:tr>
    </w:tbl>
    <w:p w14:paraId="432E9CE1"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6E45401F" w14:textId="77777777"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71B9E40A" w14:textId="44CE9D81"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p>
    <w:p w14:paraId="036E3A5D" w14:textId="77777777" w:rsidR="00AF4211" w:rsidRPr="00521A49" w:rsidRDefault="00AF4211" w:rsidP="00962010">
      <w:pPr>
        <w:widowControl w:val="0"/>
        <w:spacing w:after="160"/>
        <w:jc w:val="center"/>
        <w:rPr>
          <w:rFonts w:ascii="GHEA Grapalat" w:hAnsi="GHEA Grapalat"/>
          <w:b/>
        </w:rPr>
      </w:pPr>
    </w:p>
    <w:p w14:paraId="36C1B676"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40819AF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4054B54D" w14:textId="77777777" w:rsidTr="00DE2AE3">
        <w:tc>
          <w:tcPr>
            <w:tcW w:w="4786" w:type="dxa"/>
          </w:tcPr>
          <w:p w14:paraId="4721F3BB"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7C902126"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CBC269D" w14:textId="77777777" w:rsidR="000A214C" w:rsidRPr="00521A49" w:rsidRDefault="000A214C" w:rsidP="00DA0F3E">
      <w:pPr>
        <w:widowControl w:val="0"/>
        <w:rPr>
          <w:rFonts w:ascii="GHEA Grapalat" w:hAnsi="GHEA Grapalat" w:cs="GHEA Grapalat"/>
          <w:b/>
          <w:lang w:val="en-US"/>
        </w:rPr>
      </w:pPr>
    </w:p>
    <w:p w14:paraId="29220E22"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A84F191"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933F887"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59D23D5D"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71890F65"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208423"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47A02AA" w14:textId="71B77013"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9E43FA">
        <w:rPr>
          <w:rFonts w:ascii="GHEA Grapalat" w:hAnsi="GHEA Grapalat"/>
          <w:b/>
          <w:sz w:val="22"/>
          <w:szCs w:val="22"/>
        </w:rPr>
        <w:t>GHAPDzB-HVKAK-</w:t>
      </w:r>
      <w:r w:rsidR="00EE1A88">
        <w:rPr>
          <w:rFonts w:ascii="GHEA Grapalat" w:hAnsi="GHEA Grapalat"/>
          <w:b/>
          <w:sz w:val="22"/>
          <w:szCs w:val="22"/>
        </w:rPr>
        <w:t>2025-48</w:t>
      </w:r>
      <w:r w:rsidR="00511C79" w:rsidRPr="00521A49">
        <w:rPr>
          <w:rFonts w:ascii="GHEA Grapalat" w:hAnsi="GHEA Grapalat"/>
          <w:b/>
          <w:sz w:val="22"/>
          <w:szCs w:val="22"/>
        </w:rPr>
        <w:t>»</w:t>
      </w:r>
    </w:p>
    <w:p w14:paraId="77C50653"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C90A4C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340F0FA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0D983C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3A1C6B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050DDE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595EB4B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147FF1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210EB3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3E1BA399"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455FF488"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D34D7F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F4E721B"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F7C38F2"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1BA16C2A"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1ABF4F57"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8538C68"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83E366A"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5BA6909"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5B5C40B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D2C243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217558F9"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2DE314F6"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7BA7E64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33AF60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37FC8311"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D3D0302"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58A949C7"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180406A"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60341CA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A3B9C6A"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6BEC6A5E"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B138F3" w:rsidRPr="00521A49" w14:paraId="54505AE0" w14:textId="77777777" w:rsidTr="00EE0A56">
        <w:trPr>
          <w:trHeight w:val="352"/>
        </w:trPr>
        <w:tc>
          <w:tcPr>
            <w:tcW w:w="10980" w:type="dxa"/>
            <w:gridSpan w:val="2"/>
            <w:noWrap/>
            <w:vAlign w:val="bottom"/>
          </w:tcPr>
          <w:p w14:paraId="67B98C83" w14:textId="77777777"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14:paraId="0B2E6F37" w14:textId="77777777" w:rsidTr="00EE0A56">
        <w:trPr>
          <w:trHeight w:val="352"/>
        </w:trPr>
        <w:tc>
          <w:tcPr>
            <w:tcW w:w="10980" w:type="dxa"/>
            <w:gridSpan w:val="2"/>
            <w:noWrap/>
            <w:vAlign w:val="bottom"/>
          </w:tcPr>
          <w:p w14:paraId="29BB22AF" w14:textId="77777777"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14:paraId="6EBFA479" w14:textId="77777777" w:rsidTr="00EE0A56">
        <w:trPr>
          <w:trHeight w:val="349"/>
        </w:trPr>
        <w:tc>
          <w:tcPr>
            <w:tcW w:w="10980" w:type="dxa"/>
            <w:gridSpan w:val="2"/>
            <w:noWrap/>
            <w:vAlign w:val="bottom"/>
          </w:tcPr>
          <w:p w14:paraId="0F6D4A14" w14:textId="77777777"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14:paraId="60957917" w14:textId="77777777" w:rsidTr="00EE0A56">
        <w:trPr>
          <w:trHeight w:val="345"/>
        </w:trPr>
        <w:tc>
          <w:tcPr>
            <w:tcW w:w="10980" w:type="dxa"/>
            <w:gridSpan w:val="2"/>
            <w:noWrap/>
            <w:vAlign w:val="bottom"/>
          </w:tcPr>
          <w:p w14:paraId="4915B38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5645DB4E" w14:textId="77777777" w:rsidTr="00EE0A56">
        <w:trPr>
          <w:trHeight w:val="361"/>
        </w:trPr>
        <w:tc>
          <w:tcPr>
            <w:tcW w:w="10980" w:type="dxa"/>
            <w:gridSpan w:val="2"/>
            <w:noWrap/>
            <w:vAlign w:val="bottom"/>
          </w:tcPr>
          <w:p w14:paraId="61535DE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B1E8F3C" w14:textId="77777777" w:rsidTr="00EE0A56">
        <w:trPr>
          <w:trHeight w:val="433"/>
        </w:trPr>
        <w:tc>
          <w:tcPr>
            <w:tcW w:w="10980" w:type="dxa"/>
            <w:gridSpan w:val="2"/>
            <w:noWrap/>
            <w:vAlign w:val="bottom"/>
          </w:tcPr>
          <w:p w14:paraId="50FB1341"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6E4A2175" w14:textId="77777777" w:rsidTr="00EE0A56">
        <w:trPr>
          <w:trHeight w:val="352"/>
        </w:trPr>
        <w:tc>
          <w:tcPr>
            <w:tcW w:w="10980" w:type="dxa"/>
            <w:gridSpan w:val="2"/>
            <w:noWrap/>
            <w:vAlign w:val="bottom"/>
          </w:tcPr>
          <w:p w14:paraId="6E69DCD7"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E598A00" w14:textId="77777777" w:rsidTr="00EE0A56">
        <w:trPr>
          <w:trHeight w:val="442"/>
        </w:trPr>
        <w:tc>
          <w:tcPr>
            <w:tcW w:w="10980" w:type="dxa"/>
            <w:gridSpan w:val="2"/>
            <w:noWrap/>
            <w:vAlign w:val="bottom"/>
          </w:tcPr>
          <w:p w14:paraId="2CF2815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0E8A7E45" w14:textId="77777777" w:rsidTr="00EE0A56">
        <w:trPr>
          <w:trHeight w:val="352"/>
        </w:trPr>
        <w:tc>
          <w:tcPr>
            <w:tcW w:w="10980" w:type="dxa"/>
            <w:gridSpan w:val="2"/>
            <w:noWrap/>
            <w:vAlign w:val="bottom"/>
          </w:tcPr>
          <w:p w14:paraId="7C100B32"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0991383E" w14:textId="77777777" w:rsidTr="00EE0A56">
        <w:trPr>
          <w:trHeight w:val="352"/>
        </w:trPr>
        <w:tc>
          <w:tcPr>
            <w:tcW w:w="10980" w:type="dxa"/>
            <w:gridSpan w:val="2"/>
            <w:noWrap/>
            <w:vAlign w:val="bottom"/>
          </w:tcPr>
          <w:p w14:paraId="721ACF57"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3571A2D0" w14:textId="77777777" w:rsidTr="00EE0A56">
        <w:trPr>
          <w:trHeight w:val="343"/>
        </w:trPr>
        <w:tc>
          <w:tcPr>
            <w:tcW w:w="10980" w:type="dxa"/>
            <w:gridSpan w:val="2"/>
            <w:noWrap/>
            <w:vAlign w:val="bottom"/>
          </w:tcPr>
          <w:p w14:paraId="23274AE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3B038B97" w14:textId="77777777" w:rsidTr="00EE0A56">
        <w:trPr>
          <w:trHeight w:val="361"/>
        </w:trPr>
        <w:tc>
          <w:tcPr>
            <w:tcW w:w="10980" w:type="dxa"/>
            <w:gridSpan w:val="2"/>
            <w:noWrap/>
            <w:vAlign w:val="bottom"/>
          </w:tcPr>
          <w:p w14:paraId="637FDB0E"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64CFE4D9" w14:textId="77777777" w:rsidTr="00EE0A56">
        <w:trPr>
          <w:trHeight w:val="433"/>
        </w:trPr>
        <w:tc>
          <w:tcPr>
            <w:tcW w:w="10980" w:type="dxa"/>
            <w:gridSpan w:val="2"/>
            <w:noWrap/>
            <w:vAlign w:val="bottom"/>
          </w:tcPr>
          <w:p w14:paraId="120F0217"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7AA442C9" w14:textId="77777777" w:rsidTr="00EE0A56">
        <w:trPr>
          <w:trHeight w:val="442"/>
        </w:trPr>
        <w:tc>
          <w:tcPr>
            <w:tcW w:w="10980" w:type="dxa"/>
            <w:gridSpan w:val="2"/>
            <w:noWrap/>
            <w:vAlign w:val="bottom"/>
          </w:tcPr>
          <w:p w14:paraId="168B5764"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2A511C64" w14:textId="77777777" w:rsidTr="00EE0A56">
        <w:trPr>
          <w:trHeight w:val="442"/>
        </w:trPr>
        <w:tc>
          <w:tcPr>
            <w:tcW w:w="10980" w:type="dxa"/>
            <w:gridSpan w:val="2"/>
            <w:noWrap/>
            <w:vAlign w:val="bottom"/>
          </w:tcPr>
          <w:p w14:paraId="0AA30059"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145AA84A" w14:textId="77777777" w:rsidTr="00EE0A56">
        <w:trPr>
          <w:trHeight w:val="442"/>
        </w:trPr>
        <w:tc>
          <w:tcPr>
            <w:tcW w:w="10980" w:type="dxa"/>
            <w:gridSpan w:val="2"/>
            <w:noWrap/>
            <w:vAlign w:val="bottom"/>
          </w:tcPr>
          <w:p w14:paraId="04BAFBC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3CA03D35" w14:textId="77777777" w:rsidTr="00EE0A56">
        <w:trPr>
          <w:trHeight w:val="442"/>
        </w:trPr>
        <w:tc>
          <w:tcPr>
            <w:tcW w:w="10980" w:type="dxa"/>
            <w:gridSpan w:val="2"/>
            <w:noWrap/>
            <w:vAlign w:val="bottom"/>
          </w:tcPr>
          <w:p w14:paraId="74F6D6ED"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6E5D33A2" w14:textId="77777777" w:rsidTr="00EE0A56">
        <w:trPr>
          <w:trHeight w:val="424"/>
        </w:trPr>
        <w:tc>
          <w:tcPr>
            <w:tcW w:w="10980" w:type="dxa"/>
            <w:gridSpan w:val="2"/>
            <w:noWrap/>
            <w:vAlign w:val="bottom"/>
          </w:tcPr>
          <w:p w14:paraId="6A58DE8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028A85C0" w14:textId="77777777" w:rsidTr="00EE0A56">
        <w:trPr>
          <w:trHeight w:val="704"/>
        </w:trPr>
        <w:tc>
          <w:tcPr>
            <w:tcW w:w="10980" w:type="dxa"/>
            <w:gridSpan w:val="2"/>
            <w:noWrap/>
            <w:vAlign w:val="bottom"/>
          </w:tcPr>
          <w:p w14:paraId="0892CB36"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82B410" w14:textId="77777777" w:rsidTr="00EE0A56">
        <w:trPr>
          <w:trHeight w:val="704"/>
        </w:trPr>
        <w:tc>
          <w:tcPr>
            <w:tcW w:w="10980" w:type="dxa"/>
            <w:gridSpan w:val="2"/>
            <w:noWrap/>
            <w:vAlign w:val="bottom"/>
          </w:tcPr>
          <w:p w14:paraId="1739D3E5"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4AD03234" w14:textId="77777777" w:rsidTr="00EE0A56">
        <w:trPr>
          <w:trHeight w:val="2194"/>
        </w:trPr>
        <w:tc>
          <w:tcPr>
            <w:tcW w:w="5616" w:type="dxa"/>
            <w:noWrap/>
            <w:vAlign w:val="bottom"/>
          </w:tcPr>
          <w:p w14:paraId="51429950"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03006131" w14:textId="77777777" w:rsidR="00BE2572" w:rsidRPr="00521A49" w:rsidRDefault="00BE2572" w:rsidP="00962010">
            <w:pPr>
              <w:widowControl w:val="0"/>
              <w:spacing w:after="160"/>
              <w:rPr>
                <w:rFonts w:ascii="GHEA Grapalat" w:hAnsi="GHEA Grapalat" w:cs="Sylfaen"/>
              </w:rPr>
            </w:pPr>
          </w:p>
          <w:p w14:paraId="409D4115"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6BD6A9E1" w14:textId="77777777" w:rsidR="00BE2572" w:rsidRPr="00521A49" w:rsidRDefault="00BE2572" w:rsidP="00962010">
            <w:pPr>
              <w:widowControl w:val="0"/>
              <w:spacing w:after="160"/>
              <w:rPr>
                <w:rFonts w:ascii="GHEA Grapalat" w:hAnsi="GHEA Grapalat" w:cs="Sylfaen"/>
              </w:rPr>
            </w:pPr>
          </w:p>
          <w:p w14:paraId="2540191F"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271081D2" w14:textId="77777777" w:rsidR="00BE2572" w:rsidRPr="00521A49" w:rsidRDefault="00BE2572" w:rsidP="00962010">
            <w:pPr>
              <w:widowControl w:val="0"/>
              <w:spacing w:after="160"/>
              <w:rPr>
                <w:rFonts w:ascii="GHEA Grapalat" w:hAnsi="GHEA Grapalat" w:cs="Sylfaen"/>
              </w:rPr>
            </w:pPr>
          </w:p>
          <w:p w14:paraId="3F511AAC"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257919F8" w14:textId="77777777" w:rsidR="00BE2572" w:rsidRPr="00521A49" w:rsidRDefault="00BE2572" w:rsidP="00962010">
            <w:pPr>
              <w:widowControl w:val="0"/>
              <w:spacing w:after="160"/>
              <w:rPr>
                <w:rFonts w:ascii="GHEA Grapalat" w:hAnsi="GHEA Grapalat" w:cs="Sylfaen"/>
              </w:rPr>
            </w:pPr>
          </w:p>
        </w:tc>
        <w:tc>
          <w:tcPr>
            <w:tcW w:w="5364" w:type="dxa"/>
            <w:noWrap/>
          </w:tcPr>
          <w:p w14:paraId="31E5FEA2"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5F6667E3" w14:textId="77777777" w:rsidR="00BE2572" w:rsidRPr="00521A49" w:rsidRDefault="00BE2572" w:rsidP="00962010">
            <w:pPr>
              <w:widowControl w:val="0"/>
              <w:spacing w:after="160"/>
              <w:rPr>
                <w:rFonts w:ascii="GHEA Grapalat" w:hAnsi="GHEA Grapalat" w:cs="Sylfaen"/>
              </w:rPr>
            </w:pPr>
          </w:p>
          <w:p w14:paraId="76AC63E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E817919" w14:textId="77777777" w:rsidR="00BE2572" w:rsidRPr="00521A49" w:rsidRDefault="00BE2572" w:rsidP="00962010">
            <w:pPr>
              <w:widowControl w:val="0"/>
              <w:spacing w:after="160"/>
              <w:jc w:val="right"/>
              <w:rPr>
                <w:rFonts w:ascii="GHEA Grapalat" w:hAnsi="GHEA Grapalat" w:cs="Tahoma"/>
              </w:rPr>
            </w:pPr>
          </w:p>
          <w:p w14:paraId="580F8860"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6EFB1F9" w14:textId="77777777" w:rsidR="00BE2572" w:rsidRPr="00521A49" w:rsidRDefault="00BE2572" w:rsidP="00962010">
            <w:pPr>
              <w:widowControl w:val="0"/>
              <w:spacing w:after="160"/>
              <w:rPr>
                <w:rFonts w:ascii="GHEA Grapalat" w:hAnsi="GHEA Grapalat" w:cs="Sylfaen"/>
              </w:rPr>
            </w:pPr>
          </w:p>
          <w:p w14:paraId="148B9B44"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2CB764B3" w14:textId="77777777" w:rsidTr="00EE0A56">
        <w:trPr>
          <w:trHeight w:val="2194"/>
        </w:trPr>
        <w:tc>
          <w:tcPr>
            <w:tcW w:w="5616" w:type="dxa"/>
            <w:noWrap/>
            <w:vAlign w:val="bottom"/>
          </w:tcPr>
          <w:p w14:paraId="3022DF11"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4D4516A" w14:textId="77777777" w:rsidR="00BE2572" w:rsidRPr="00521A49" w:rsidRDefault="00BE2572" w:rsidP="00962010">
            <w:pPr>
              <w:widowControl w:val="0"/>
              <w:spacing w:after="160"/>
              <w:rPr>
                <w:rFonts w:ascii="GHEA Grapalat" w:hAnsi="GHEA Grapalat"/>
              </w:rPr>
            </w:pPr>
          </w:p>
          <w:p w14:paraId="204418DD"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6F7AA974"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FC3B8CE" w14:textId="77777777" w:rsidR="00BE2572" w:rsidRPr="00521A49" w:rsidRDefault="00BE2572" w:rsidP="00962010">
            <w:pPr>
              <w:widowControl w:val="0"/>
              <w:spacing w:after="160"/>
              <w:rPr>
                <w:rFonts w:ascii="GHEA Grapalat" w:hAnsi="GHEA Grapalat" w:cs="Tahoma"/>
              </w:rPr>
            </w:pPr>
          </w:p>
          <w:p w14:paraId="2295A5CF" w14:textId="77777777" w:rsidR="00BE2572" w:rsidRPr="00521A49" w:rsidRDefault="00BE2572" w:rsidP="00962010">
            <w:pPr>
              <w:widowControl w:val="0"/>
              <w:spacing w:after="160"/>
              <w:rPr>
                <w:rFonts w:ascii="GHEA Grapalat" w:hAnsi="GHEA Grapalat" w:cs="Arial"/>
              </w:rPr>
            </w:pPr>
          </w:p>
        </w:tc>
        <w:tc>
          <w:tcPr>
            <w:tcW w:w="5364" w:type="dxa"/>
            <w:noWrap/>
          </w:tcPr>
          <w:p w14:paraId="6206AA0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4B682E0" w14:textId="77777777" w:rsidR="00BE2572" w:rsidRPr="00521A49" w:rsidRDefault="00BE2572" w:rsidP="00962010">
            <w:pPr>
              <w:widowControl w:val="0"/>
              <w:spacing w:after="160"/>
              <w:rPr>
                <w:rFonts w:ascii="GHEA Grapalat" w:hAnsi="GHEA Grapalat" w:cs="Tahoma"/>
              </w:rPr>
            </w:pPr>
          </w:p>
          <w:p w14:paraId="58C79028"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7AF244FD"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3B4DA4C8" w14:textId="77777777" w:rsidR="00BE2572" w:rsidRPr="00521A49" w:rsidRDefault="00BE2572" w:rsidP="00962010">
            <w:pPr>
              <w:widowControl w:val="0"/>
              <w:spacing w:after="160"/>
              <w:rPr>
                <w:rFonts w:ascii="GHEA Grapalat" w:hAnsi="GHEA Grapalat" w:cs="Arial"/>
              </w:rPr>
            </w:pPr>
          </w:p>
        </w:tc>
      </w:tr>
      <w:tr w:rsidR="00B138F3" w:rsidRPr="00521A49" w14:paraId="2AA490AC" w14:textId="77777777" w:rsidTr="00EE0A56">
        <w:trPr>
          <w:trHeight w:val="2194"/>
        </w:trPr>
        <w:tc>
          <w:tcPr>
            <w:tcW w:w="5616" w:type="dxa"/>
            <w:noWrap/>
            <w:vAlign w:val="bottom"/>
          </w:tcPr>
          <w:p w14:paraId="129EEAEA"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75A6DC36" w14:textId="77777777" w:rsidR="00BE2572" w:rsidRPr="00521A49" w:rsidRDefault="00BE2572" w:rsidP="00962010">
            <w:pPr>
              <w:widowControl w:val="0"/>
              <w:spacing w:after="160"/>
              <w:rPr>
                <w:rFonts w:ascii="GHEA Grapalat" w:hAnsi="GHEA Grapalat" w:cs="Sylfaen"/>
              </w:rPr>
            </w:pPr>
          </w:p>
          <w:p w14:paraId="1D5AEF37"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4497E487"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1226D6D4" w14:textId="77777777" w:rsidR="00BE2572" w:rsidRPr="00521A49" w:rsidRDefault="00BE2572" w:rsidP="00962010">
            <w:pPr>
              <w:widowControl w:val="0"/>
              <w:spacing w:after="160"/>
              <w:rPr>
                <w:rFonts w:ascii="GHEA Grapalat" w:hAnsi="GHEA Grapalat"/>
              </w:rPr>
            </w:pPr>
          </w:p>
          <w:p w14:paraId="770C36F0"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064ED727" w14:textId="77777777" w:rsidR="00BE2572" w:rsidRPr="00521A49" w:rsidRDefault="00BE2572" w:rsidP="00962010">
      <w:pPr>
        <w:widowControl w:val="0"/>
        <w:spacing w:after="160"/>
        <w:jc w:val="center"/>
        <w:rPr>
          <w:rFonts w:ascii="GHEA Grapalat" w:hAnsi="GHEA Grapalat" w:cs="Sylfaen"/>
        </w:rPr>
      </w:pPr>
    </w:p>
    <w:p w14:paraId="19A09D48"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1BE89C7"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5B88117"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36747BD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3D3B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21F954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AEBC7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2A808B0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063548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1DAF957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405D3D0"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1E9BCDB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5A30E38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20960618"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083E1A8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BFDEFE"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34DA81B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DAF930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13A8B1A4"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49B38D3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66C92CB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8C7D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5C38D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A1541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0857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98D8F8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54F2C8E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C4C1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6D3B1407"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E7C4B6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666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0697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620BF5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3587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E346B78"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0BCFE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34D4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1B5C51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557BD7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756B91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E025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51A4C7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CF3F9F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CA8F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3E23A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8E3C7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0E4ECE5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BE3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6F52D5E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7E405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A3E9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84731C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FC2E5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4F521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7E0C74A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EE3E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8263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4702C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E6B26F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ED9D1A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FC0CF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8A45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592B36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F97B6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9007B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2818B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A3262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DF7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0B0E444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5EB78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B39E6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6D149B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049E1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5F9279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F3E9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3D5CD5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D67534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FF2C40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F57165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B00BA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5D8A58E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70CE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CAD28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A0A14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B40D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972540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20F3C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25BB91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816F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439DB7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49BDEA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B8B99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BB43C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85D7F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60F77DA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C82A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6BBC26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C13E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31E38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F2BAD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35B440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D94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560F6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3CFEC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34B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66F22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764EBB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FCF6E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97FF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61F994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547EB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14C6A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F16CBB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8910DE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436FA3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CEE9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73E3E51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8D8E67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E63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36FDEB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640EA7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34C498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1C7D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528C7B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25CED7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0EE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0205E0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554D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09EC3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18B7A40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81C03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0E0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36CF7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648F1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B5F7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60AAB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0662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D25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9C0C0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AD7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DEC3C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7D6053"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44E546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2AC756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C3D65FA"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A7DEA3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6B8ECA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FFD27C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40515F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D756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211CC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FE8916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1F0A5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29DC70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08E77B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375913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7826A3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873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0F1DE1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E1C6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DE5C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9E3DD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05BFEB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EC49B3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2FB912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26BE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662F45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D4432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B85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83A2B9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7AA70A7B"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54A0D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34F82B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15F5C9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568D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526522E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7F2D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2C31E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7D82E77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1F6D9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6693AD8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BF6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4478829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E3602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02B6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816F8F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59E04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06FE58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CC915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761DD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649C1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EC54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F777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5DB58A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88476AA" w14:textId="77777777" w:rsidR="00BE2572" w:rsidRPr="00521A49" w:rsidRDefault="00BE2572" w:rsidP="00962010">
            <w:pPr>
              <w:widowControl w:val="0"/>
              <w:spacing w:after="120"/>
              <w:jc w:val="center"/>
              <w:rPr>
                <w:rFonts w:ascii="GHEA Grapalat" w:hAnsi="GHEA Grapalat"/>
              </w:rPr>
            </w:pPr>
          </w:p>
        </w:tc>
      </w:tr>
      <w:tr w:rsidR="00B138F3" w:rsidRPr="00521A49" w14:paraId="38AA153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BDBF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1412D1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0F620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53EC7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7A2CB2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593744" w14:textId="77777777" w:rsidR="00BE2572" w:rsidRPr="00521A49" w:rsidRDefault="00BE2572" w:rsidP="00962010">
            <w:pPr>
              <w:widowControl w:val="0"/>
              <w:spacing w:after="120"/>
              <w:jc w:val="center"/>
              <w:rPr>
                <w:rFonts w:ascii="GHEA Grapalat" w:hAnsi="GHEA Grapalat"/>
              </w:rPr>
            </w:pPr>
          </w:p>
        </w:tc>
      </w:tr>
      <w:tr w:rsidR="00B138F3" w:rsidRPr="00521A49" w14:paraId="552662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FC3C2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3A9BF9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CB269D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39356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6589DE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0AF0383" w14:textId="77777777" w:rsidR="00BE2572" w:rsidRPr="00521A49" w:rsidRDefault="00BE2572" w:rsidP="00962010">
            <w:pPr>
              <w:widowControl w:val="0"/>
              <w:spacing w:after="120"/>
              <w:jc w:val="center"/>
              <w:rPr>
                <w:rFonts w:ascii="GHEA Grapalat" w:hAnsi="GHEA Grapalat"/>
              </w:rPr>
            </w:pPr>
          </w:p>
        </w:tc>
      </w:tr>
      <w:tr w:rsidR="00B138F3" w:rsidRPr="00521A49" w14:paraId="3037D0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9CAA6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1420C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DED523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76F9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7352F7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0F70997" w14:textId="77777777" w:rsidR="00BE2572" w:rsidRPr="00521A49" w:rsidRDefault="00BE2572" w:rsidP="00962010">
            <w:pPr>
              <w:widowControl w:val="0"/>
              <w:spacing w:after="120"/>
              <w:jc w:val="center"/>
              <w:rPr>
                <w:rFonts w:ascii="GHEA Grapalat" w:hAnsi="GHEA Grapalat"/>
              </w:rPr>
            </w:pPr>
          </w:p>
        </w:tc>
      </w:tr>
      <w:tr w:rsidR="00B138F3" w:rsidRPr="00521A49" w14:paraId="0B6223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45C45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578B212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F83378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4DF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835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A7833A" w14:textId="77777777" w:rsidR="00BE2572" w:rsidRPr="00521A49" w:rsidRDefault="00BE2572" w:rsidP="00962010">
            <w:pPr>
              <w:widowControl w:val="0"/>
              <w:spacing w:after="120"/>
              <w:jc w:val="center"/>
              <w:rPr>
                <w:rFonts w:ascii="GHEA Grapalat" w:hAnsi="GHEA Grapalat"/>
              </w:rPr>
            </w:pPr>
          </w:p>
        </w:tc>
      </w:tr>
      <w:tr w:rsidR="00FF3DE9" w:rsidRPr="00521A49" w14:paraId="2B7BBF9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0396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57A1891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14C2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66BC5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3F76F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096BDC" w14:textId="77777777" w:rsidR="00BE2572" w:rsidRPr="00521A49" w:rsidRDefault="00BE2572" w:rsidP="00962010">
            <w:pPr>
              <w:widowControl w:val="0"/>
              <w:spacing w:after="120"/>
              <w:jc w:val="center"/>
              <w:rPr>
                <w:rFonts w:ascii="GHEA Grapalat" w:hAnsi="GHEA Grapalat"/>
              </w:rPr>
            </w:pPr>
          </w:p>
        </w:tc>
      </w:tr>
    </w:tbl>
    <w:p w14:paraId="457220E8" w14:textId="77777777" w:rsidR="00BE2572" w:rsidRPr="00521A49" w:rsidRDefault="00BE2572" w:rsidP="00962010">
      <w:pPr>
        <w:widowControl w:val="0"/>
        <w:spacing w:after="160"/>
        <w:ind w:left="567" w:right="565"/>
        <w:jc w:val="center"/>
        <w:rPr>
          <w:rFonts w:ascii="GHEA Grapalat" w:hAnsi="GHEA Grapalat"/>
          <w:b/>
        </w:rPr>
      </w:pPr>
    </w:p>
    <w:p w14:paraId="46653355" w14:textId="77777777" w:rsidR="00BE2572" w:rsidRPr="00521A49" w:rsidRDefault="00BE2572" w:rsidP="00962010">
      <w:pPr>
        <w:widowControl w:val="0"/>
        <w:spacing w:after="160"/>
        <w:ind w:left="567" w:right="565"/>
        <w:jc w:val="center"/>
        <w:rPr>
          <w:rFonts w:ascii="GHEA Grapalat" w:hAnsi="GHEA Grapalat"/>
          <w:b/>
        </w:rPr>
      </w:pPr>
    </w:p>
    <w:p w14:paraId="336F0F8F" w14:textId="77777777" w:rsidR="00BE2572" w:rsidRPr="00521A49" w:rsidRDefault="00BE2572" w:rsidP="00962010">
      <w:pPr>
        <w:widowControl w:val="0"/>
        <w:spacing w:after="160"/>
        <w:ind w:left="567" w:right="565"/>
        <w:jc w:val="center"/>
        <w:rPr>
          <w:rFonts w:ascii="GHEA Grapalat" w:hAnsi="GHEA Grapalat"/>
          <w:b/>
        </w:rPr>
      </w:pPr>
    </w:p>
    <w:p w14:paraId="46B4A5F5" w14:textId="77777777" w:rsidR="00BE2572" w:rsidRPr="00521A49" w:rsidRDefault="00BE2572" w:rsidP="00962010">
      <w:pPr>
        <w:widowControl w:val="0"/>
        <w:spacing w:after="160"/>
        <w:ind w:left="567" w:right="565"/>
        <w:jc w:val="center"/>
        <w:rPr>
          <w:rFonts w:ascii="GHEA Grapalat" w:hAnsi="GHEA Grapalat"/>
          <w:b/>
        </w:rPr>
      </w:pPr>
    </w:p>
    <w:p w14:paraId="1B4F8D03" w14:textId="77777777" w:rsidR="00BE2572" w:rsidRPr="00521A49" w:rsidRDefault="00BE2572" w:rsidP="00962010">
      <w:pPr>
        <w:widowControl w:val="0"/>
        <w:spacing w:after="160"/>
        <w:ind w:left="567" w:right="565"/>
        <w:jc w:val="center"/>
        <w:rPr>
          <w:rFonts w:ascii="GHEA Grapalat" w:hAnsi="GHEA Grapalat"/>
          <w:b/>
        </w:rPr>
      </w:pPr>
    </w:p>
    <w:p w14:paraId="55E159DF" w14:textId="77777777" w:rsidR="00BE2572" w:rsidRPr="00521A49" w:rsidRDefault="00BE2572" w:rsidP="00962010">
      <w:pPr>
        <w:widowControl w:val="0"/>
        <w:spacing w:after="160"/>
        <w:ind w:left="567" w:right="565"/>
        <w:jc w:val="center"/>
        <w:rPr>
          <w:rFonts w:ascii="GHEA Grapalat" w:hAnsi="GHEA Grapalat"/>
          <w:b/>
        </w:rPr>
      </w:pPr>
    </w:p>
    <w:p w14:paraId="4141992D" w14:textId="77777777" w:rsidR="00BE2572" w:rsidRPr="00521A49" w:rsidRDefault="00BE2572" w:rsidP="00962010">
      <w:pPr>
        <w:widowControl w:val="0"/>
        <w:spacing w:after="160"/>
        <w:ind w:left="567" w:right="565"/>
        <w:jc w:val="center"/>
        <w:rPr>
          <w:rFonts w:ascii="GHEA Grapalat" w:hAnsi="GHEA Grapalat"/>
          <w:b/>
        </w:rPr>
      </w:pPr>
    </w:p>
    <w:p w14:paraId="0C9E3309" w14:textId="77777777" w:rsidR="00BE2572" w:rsidRPr="00521A49" w:rsidRDefault="00BE2572" w:rsidP="00962010">
      <w:pPr>
        <w:widowControl w:val="0"/>
        <w:spacing w:after="160"/>
        <w:ind w:left="567" w:right="565"/>
        <w:jc w:val="center"/>
        <w:rPr>
          <w:rFonts w:ascii="GHEA Grapalat" w:hAnsi="GHEA Grapalat"/>
          <w:b/>
        </w:rPr>
      </w:pPr>
    </w:p>
    <w:p w14:paraId="2C189206" w14:textId="77777777" w:rsidR="00BE2572" w:rsidRPr="00521A49" w:rsidRDefault="00BE2572" w:rsidP="00962010">
      <w:pPr>
        <w:widowControl w:val="0"/>
        <w:spacing w:after="160"/>
        <w:ind w:left="567" w:right="565"/>
        <w:jc w:val="center"/>
        <w:rPr>
          <w:rFonts w:ascii="GHEA Grapalat" w:hAnsi="GHEA Grapalat"/>
          <w:b/>
        </w:rPr>
      </w:pPr>
    </w:p>
    <w:p w14:paraId="45A6BB08" w14:textId="77777777" w:rsidR="00BE2572" w:rsidRPr="00521A49" w:rsidRDefault="00BE2572" w:rsidP="00962010">
      <w:pPr>
        <w:widowControl w:val="0"/>
        <w:spacing w:after="160"/>
        <w:ind w:left="567" w:right="565"/>
        <w:jc w:val="center"/>
        <w:rPr>
          <w:rFonts w:ascii="GHEA Grapalat" w:hAnsi="GHEA Grapalat"/>
          <w:b/>
        </w:rPr>
      </w:pPr>
    </w:p>
    <w:p w14:paraId="28620D5B"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54A721AB"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AC36D25" w14:textId="77777777"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r w:rsidR="000C2280" w:rsidRPr="00521A49">
        <w:rPr>
          <w:rFonts w:ascii="GHEA Grapalat" w:hAnsi="GHEA Grapalat"/>
          <w:b/>
          <w:sz w:val="22"/>
          <w:szCs w:val="22"/>
        </w:rPr>
        <w:t xml:space="preserve">к Приглашению на запрос котировок </w:t>
      </w:r>
    </w:p>
    <w:p w14:paraId="263EFDFC" w14:textId="0F2D34AA"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9E43FA">
        <w:rPr>
          <w:rFonts w:ascii="GHEA Grapalat" w:hAnsi="GHEA Grapalat"/>
          <w:b/>
          <w:sz w:val="22"/>
          <w:szCs w:val="22"/>
        </w:rPr>
        <w:t>GHAPDzB-HVKAK-</w:t>
      </w:r>
      <w:r w:rsidR="00EE1A88">
        <w:rPr>
          <w:rFonts w:ascii="GHEA Grapalat" w:hAnsi="GHEA Grapalat"/>
          <w:b/>
          <w:sz w:val="22"/>
          <w:szCs w:val="22"/>
        </w:rPr>
        <w:t>2025-48</w:t>
      </w:r>
      <w:r w:rsidRPr="00521A49">
        <w:rPr>
          <w:rFonts w:ascii="GHEA Grapalat" w:hAnsi="GHEA Grapalat"/>
          <w:b/>
          <w:sz w:val="22"/>
          <w:szCs w:val="22"/>
        </w:rPr>
        <w:t>»</w:t>
      </w:r>
    </w:p>
    <w:p w14:paraId="59A26258"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45A3B3D8" w14:textId="77777777" w:rsidR="008D352C" w:rsidRPr="00521A49" w:rsidRDefault="008D352C" w:rsidP="00962010">
      <w:pPr>
        <w:widowControl w:val="0"/>
        <w:spacing w:after="160"/>
        <w:ind w:left="-142" w:firstLine="142"/>
        <w:jc w:val="center"/>
        <w:rPr>
          <w:rFonts w:ascii="GHEA Grapalat" w:hAnsi="GHEA Grapalat"/>
          <w:i/>
        </w:rPr>
      </w:pPr>
    </w:p>
    <w:p w14:paraId="34373232"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448D8201"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03C1320A"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25A95CA9"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5D840C01" w14:textId="77777777" w:rsidTr="00F15CED">
        <w:tc>
          <w:tcPr>
            <w:tcW w:w="4643" w:type="dxa"/>
          </w:tcPr>
          <w:p w14:paraId="6D548D9E"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5FC9D883"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2DCD6A37"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3C70906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455FAF42" w14:textId="77777777" w:rsidR="00071D1C" w:rsidRPr="00521A49" w:rsidRDefault="00071D1C" w:rsidP="004F1E7A">
      <w:pPr>
        <w:widowControl w:val="0"/>
        <w:ind w:firstLine="709"/>
        <w:contextualSpacing/>
        <w:jc w:val="both"/>
        <w:rPr>
          <w:rFonts w:ascii="GHEA Grapalat" w:hAnsi="GHEA Grapalat"/>
          <w:b/>
        </w:rPr>
      </w:pPr>
    </w:p>
    <w:p w14:paraId="02D33E8A"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7D12D326"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63B60A7" w14:textId="77777777" w:rsidR="00071D1C" w:rsidRPr="00521A49" w:rsidRDefault="00071D1C" w:rsidP="004F1E7A">
      <w:pPr>
        <w:widowControl w:val="0"/>
        <w:ind w:firstLine="709"/>
        <w:contextualSpacing/>
        <w:jc w:val="both"/>
        <w:rPr>
          <w:rFonts w:ascii="GHEA Grapalat" w:hAnsi="GHEA Grapalat" w:cs="Times Armenian"/>
        </w:rPr>
      </w:pPr>
    </w:p>
    <w:p w14:paraId="3EF7BD36"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4122929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665E79C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14:paraId="5171C53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14A7C29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02E1257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12676E2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24F95D7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0D831E1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14:paraId="7A25D787"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8CA565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255E606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30A6313B"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2BB730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1C38E881"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3C543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B78648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54B65E7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73540FEA"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7AF385C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6B603A9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65B3E90D"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420074D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268FED4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A8F3A1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63B5BC5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4E06F97F"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7C9E5732"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6184261A"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25B6A6E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6B2E0EF6"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6100D6CC"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783D2B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5DB89E5C"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0EA029A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3169E925"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4721FA3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7D8A198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360142C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696CA3B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7D0826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6526D59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1DDC386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246D8724"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8E625E1"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5047EC3F"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________ драмов Республики Армения, включая НДС</w:t>
      </w:r>
      <w:r w:rsidR="00D043FA" w:rsidRPr="00521A49">
        <w:rPr>
          <w:rStyle w:val="FootnoteReference"/>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723F1FF9" w14:textId="77777777"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7ABA93A8"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62BF8C24"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69702182"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0DC26FAA"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774294C3" w14:textId="77777777"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14:paraId="5051EC08" w14:textId="77777777" w:rsidR="00D40321" w:rsidRDefault="00CD775D" w:rsidP="004F1E7A">
      <w:pPr>
        <w:widowControl w:val="0"/>
        <w:tabs>
          <w:tab w:val="left" w:pos="1134"/>
        </w:tabs>
        <w:ind w:firstLine="567"/>
        <w:contextualSpacing/>
        <w:jc w:val="both"/>
        <w:rPr>
          <w:rFonts w:ascii="GHEA Grapalat" w:hAnsi="GHEA Grapalat"/>
          <w:lang w:val="hy-AM"/>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w:t>
      </w:r>
      <w:r w:rsidR="00D43D00">
        <w:rPr>
          <w:rFonts w:ascii="GHEA Grapalat" w:hAnsi="GHEA Grapalat"/>
        </w:rPr>
        <w:t>й</w:t>
      </w:r>
      <w:r w:rsidRPr="00B138F3">
        <w:rPr>
          <w:rFonts w:ascii="GHEA Grapalat" w:hAnsi="GHEA Grapalat"/>
        </w:rPr>
        <w:t xml:space="preserve"> срок устанавливается </w:t>
      </w:r>
      <w:r w:rsidR="00D43D00" w:rsidRPr="00D43D00">
        <w:rPr>
          <w:rFonts w:ascii="GHEA Grapalat" w:hAnsi="GHEA Grapalat"/>
          <w:b/>
          <w:u w:val="single"/>
        </w:rPr>
        <w:t>минимум три года</w:t>
      </w:r>
      <w:r w:rsidRPr="00B138F3">
        <w:rPr>
          <w:rFonts w:ascii="GHEA Grapalat" w:hAnsi="GHEA Grapalat"/>
        </w:rPr>
        <w:t xml:space="preserve">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Fonts w:ascii="GHEA Grapalat" w:hAnsi="GHEA Grapalat"/>
        </w:rPr>
        <w:t>.</w:t>
      </w:r>
    </w:p>
    <w:p w14:paraId="71D8DE06"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27CA7455"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1CDDA6F0"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7E5A18A7"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170CC35"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3F56EBBD"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049E8D60"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51A25BF0"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5CADEBA4" w14:textId="77777777" w:rsidR="00BE5F44" w:rsidRPr="00521A49" w:rsidRDefault="00BE5F44" w:rsidP="004F1E7A">
      <w:pPr>
        <w:widowControl w:val="0"/>
        <w:tabs>
          <w:tab w:val="left" w:pos="1134"/>
        </w:tabs>
        <w:ind w:firstLine="567"/>
        <w:contextualSpacing/>
        <w:jc w:val="both"/>
        <w:rPr>
          <w:rFonts w:ascii="GHEA Grapalat" w:hAnsi="GHEA Grapalat"/>
        </w:rPr>
      </w:pPr>
    </w:p>
    <w:p w14:paraId="1735CA2C"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0599BA6D"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7591A32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6F2D6B9B"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3C860222"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C0CB0AF"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0DE31DB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w:t>
      </w:r>
      <w:r w:rsidRPr="00521A49">
        <w:rPr>
          <w:rFonts w:ascii="GHEA Grapalat" w:hAnsi="GHEA Grapalat"/>
        </w:rPr>
        <w:lastRenderedPageBreak/>
        <w:t>законодательством Республики Армения.</w:t>
      </w:r>
    </w:p>
    <w:p w14:paraId="5CF7BDEF"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73E6C77" w14:textId="77777777" w:rsidR="00D52566" w:rsidRPr="00521A49" w:rsidRDefault="00D52566" w:rsidP="004F1E7A">
      <w:pPr>
        <w:contextualSpacing/>
        <w:rPr>
          <w:rFonts w:ascii="GHEA Grapalat" w:hAnsi="GHEA Grapalat"/>
          <w:lang w:val="hy-AM"/>
        </w:rPr>
      </w:pPr>
    </w:p>
    <w:p w14:paraId="20D3E7A0"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7C69A928"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C8B6108" w14:textId="77777777" w:rsidR="0094684E" w:rsidRPr="00521A49" w:rsidRDefault="0094684E" w:rsidP="004F1E7A">
      <w:pPr>
        <w:widowControl w:val="0"/>
        <w:contextualSpacing/>
        <w:jc w:val="center"/>
        <w:rPr>
          <w:rFonts w:ascii="GHEA Grapalat" w:hAnsi="GHEA Grapalat"/>
          <w:lang w:val="hy-AM"/>
        </w:rPr>
      </w:pPr>
    </w:p>
    <w:p w14:paraId="0A1679B4"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1B47A35E"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265310BC"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14:paraId="5BB5CFFE"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68F918FD"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14:paraId="37409A52" w14:textId="77777777"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14:paraId="446D11A8" w14:textId="77777777"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274B3A04" w14:textId="77777777"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BFD791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14:paraId="161AD50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 xml:space="preserve">Продавец несет ответственность за неисполнение или ненадлежащее исполнение </w:t>
      </w:r>
      <w:r w:rsidRPr="00521A49">
        <w:rPr>
          <w:rFonts w:ascii="GHEA Grapalat" w:hAnsi="GHEA Grapalat"/>
        </w:rPr>
        <w:lastRenderedPageBreak/>
        <w:t>обязательств агента;</w:t>
      </w:r>
    </w:p>
    <w:p w14:paraId="1E6A2796"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FootnoteReference"/>
          <w:rFonts w:ascii="GHEA Grapalat" w:hAnsi="GHEA Grapalat"/>
        </w:rPr>
        <w:footnoteReference w:customMarkFollows="1" w:id="7"/>
        <w:t>22</w:t>
      </w:r>
      <w:r w:rsidRPr="00521A49">
        <w:rPr>
          <w:rFonts w:ascii="GHEA Grapalat" w:hAnsi="GHEA Grapalat"/>
        </w:rPr>
        <w:t>.</w:t>
      </w:r>
    </w:p>
    <w:p w14:paraId="697D5D03"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FootnoteReference"/>
          <w:rFonts w:ascii="GHEA Grapalat" w:hAnsi="GHEA Grapalat"/>
        </w:rPr>
        <w:footnoteReference w:customMarkFollows="1" w:id="8"/>
        <w:t>23</w:t>
      </w:r>
      <w:r w:rsidRPr="00521A49">
        <w:rPr>
          <w:rFonts w:ascii="GHEA Grapalat" w:hAnsi="GHEA Grapalat"/>
        </w:rPr>
        <w:t>.</w:t>
      </w:r>
    </w:p>
    <w:p w14:paraId="09662CC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21A49">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2FD0D5B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79A2A36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14:paraId="6F632717" w14:textId="77777777"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14:paraId="49DF8F9F" w14:textId="77777777"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 xml:space="preserve">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w:t>
      </w:r>
      <w:r w:rsidRPr="006F0A20">
        <w:rPr>
          <w:rFonts w:ascii="GHEA Grapalat" w:eastAsiaTheme="minorHAnsi" w:hAnsi="GHEA Grapalat" w:cstheme="minorBidi"/>
          <w:sz w:val="22"/>
          <w:szCs w:val="22"/>
          <w:lang w:eastAsia="en-US" w:bidi="ar-SA"/>
        </w:rPr>
        <w:lastRenderedPageBreak/>
        <w:t>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2095A0C1" w14:textId="77777777"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744C5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14:paraId="14542B92" w14:textId="77777777"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14:paraId="7C184F03" w14:textId="77777777" w:rsidR="00B6712E" w:rsidRDefault="00B6712E" w:rsidP="00962010">
      <w:pPr>
        <w:widowControl w:val="0"/>
        <w:spacing w:after="160"/>
        <w:jc w:val="center"/>
        <w:rPr>
          <w:rFonts w:ascii="GHEA Grapalat" w:hAnsi="GHEA Grapalat"/>
          <w:b/>
        </w:rPr>
      </w:pPr>
    </w:p>
    <w:p w14:paraId="4B9C1129"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66DBF157" w14:textId="77777777" w:rsidTr="0016519F">
        <w:tc>
          <w:tcPr>
            <w:tcW w:w="4536" w:type="dxa"/>
          </w:tcPr>
          <w:p w14:paraId="3D4B4177"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0B1B3778"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2E2BA3C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B36D113"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60FFA030" w14:textId="77777777" w:rsidR="00071D1C" w:rsidRPr="00521A49" w:rsidRDefault="00071D1C" w:rsidP="00962010">
            <w:pPr>
              <w:widowControl w:val="0"/>
              <w:spacing w:after="160"/>
              <w:jc w:val="center"/>
              <w:rPr>
                <w:rFonts w:ascii="GHEA Grapalat" w:hAnsi="GHEA Grapalat"/>
              </w:rPr>
            </w:pPr>
          </w:p>
        </w:tc>
        <w:tc>
          <w:tcPr>
            <w:tcW w:w="4343" w:type="dxa"/>
          </w:tcPr>
          <w:p w14:paraId="49B14CE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31E0BA66"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55BAB88"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8D0370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1EC682BB" w14:textId="77777777" w:rsidR="00382B60" w:rsidRPr="00521A49" w:rsidRDefault="00382B60" w:rsidP="00962010">
      <w:pPr>
        <w:widowControl w:val="0"/>
        <w:spacing w:after="160"/>
        <w:ind w:firstLine="567"/>
        <w:jc w:val="both"/>
        <w:rPr>
          <w:rFonts w:ascii="GHEA Grapalat" w:hAnsi="GHEA Grapalat"/>
          <w:i/>
          <w:lang w:val="hy-AM"/>
        </w:rPr>
      </w:pPr>
    </w:p>
    <w:p w14:paraId="4091F788"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3AD1EDB4" w14:textId="77777777" w:rsidR="00071D1C" w:rsidRPr="00521A49" w:rsidRDefault="00071D1C" w:rsidP="00962010">
      <w:pPr>
        <w:widowControl w:val="0"/>
        <w:spacing w:after="160"/>
        <w:rPr>
          <w:rFonts w:ascii="GHEA Grapalat" w:hAnsi="GHEA Grapalat"/>
        </w:rPr>
      </w:pPr>
    </w:p>
    <w:p w14:paraId="2298EF4E"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60213FCD"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14:paraId="76998BB6" w14:textId="77777777"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2FF51A1A" w14:textId="77777777" w:rsidR="00071D1C"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FootnoteReference"/>
          <w:rFonts w:ascii="GHEA Grapalat" w:hAnsi="GHEA Grapalat"/>
        </w:rPr>
        <w:footnoteReference w:customMarkFollows="1" w:id="9"/>
        <w:t>*</w:t>
      </w:r>
    </w:p>
    <w:p w14:paraId="7361F60E" w14:textId="1EE9A50D" w:rsidR="00FE052A" w:rsidRPr="00521A49" w:rsidRDefault="00FE052A" w:rsidP="00FE052A">
      <w:pPr>
        <w:widowControl w:val="0"/>
        <w:spacing w:after="160"/>
        <w:jc w:val="right"/>
        <w:rPr>
          <w:rFonts w:ascii="GHEA Grapalat" w:hAnsi="GHEA Grapalat"/>
        </w:rPr>
      </w:pPr>
      <w:r w:rsidRPr="00FE052A">
        <w:rPr>
          <w:rFonts w:ascii="GHEA Grapalat" w:hAnsi="GHEA Grapalat"/>
        </w:rPr>
        <w:t>драмов РА</w:t>
      </w:r>
    </w:p>
    <w:tbl>
      <w:tblPr>
        <w:tblW w:w="15750" w:type="dxa"/>
        <w:tblInd w:w="-612" w:type="dxa"/>
        <w:tblLook w:val="04A0" w:firstRow="1" w:lastRow="0" w:firstColumn="1" w:lastColumn="0" w:noHBand="0" w:noVBand="1"/>
      </w:tblPr>
      <w:tblGrid>
        <w:gridCol w:w="538"/>
        <w:gridCol w:w="1683"/>
        <w:gridCol w:w="2412"/>
        <w:gridCol w:w="2419"/>
        <w:gridCol w:w="1431"/>
        <w:gridCol w:w="1078"/>
        <w:gridCol w:w="1142"/>
        <w:gridCol w:w="1228"/>
        <w:gridCol w:w="843"/>
        <w:gridCol w:w="1183"/>
        <w:gridCol w:w="1793"/>
      </w:tblGrid>
      <w:tr w:rsidR="00E32136" w:rsidRPr="0095762B" w14:paraId="074E6DA7" w14:textId="77777777" w:rsidTr="00FE052A">
        <w:trPr>
          <w:trHeight w:val="300"/>
        </w:trPr>
        <w:tc>
          <w:tcPr>
            <w:tcW w:w="15750" w:type="dxa"/>
            <w:gridSpan w:val="11"/>
            <w:tcBorders>
              <w:top w:val="single" w:sz="4" w:space="0" w:color="auto"/>
              <w:left w:val="single" w:sz="4" w:space="0" w:color="auto"/>
              <w:bottom w:val="single" w:sz="4" w:space="0" w:color="auto"/>
              <w:right w:val="single" w:sz="4" w:space="0" w:color="auto"/>
            </w:tcBorders>
            <w:shd w:val="clear" w:color="auto" w:fill="auto"/>
            <w:hideMark/>
          </w:tcPr>
          <w:p w14:paraId="44298133" w14:textId="1421A17C"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Товар*</w:t>
            </w:r>
          </w:p>
        </w:tc>
      </w:tr>
      <w:tr w:rsidR="00E32136" w:rsidRPr="0095762B" w14:paraId="5C74F48B" w14:textId="77777777" w:rsidTr="00FE052A">
        <w:trPr>
          <w:trHeight w:val="1410"/>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66D15743" w14:textId="56395924" w:rsidR="00E32136" w:rsidRPr="0095762B" w:rsidRDefault="00E32136" w:rsidP="007B0D9F">
            <w:pPr>
              <w:jc w:val="center"/>
              <w:rPr>
                <w:rFonts w:ascii="GHEA Grapalat" w:hAnsi="GHEA Grapalat" w:cs="Calibri"/>
                <w:color w:val="000000"/>
                <w:sz w:val="18"/>
                <w:szCs w:val="18"/>
              </w:rPr>
            </w:pPr>
            <w:r>
              <w:rPr>
                <w:rFonts w:ascii="GHEA Grapalat" w:hAnsi="GHEA Grapalat" w:cs="Calibri"/>
                <w:color w:val="000000"/>
                <w:sz w:val="18"/>
                <w:szCs w:val="18"/>
              </w:rPr>
              <w:t>н</w:t>
            </w:r>
            <w:r w:rsidRPr="0095762B">
              <w:rPr>
                <w:rFonts w:ascii="GHEA Grapalat" w:hAnsi="GHEA Grapalat" w:cs="Calibri"/>
                <w:color w:val="000000"/>
                <w:sz w:val="18"/>
                <w:szCs w:val="18"/>
              </w:rPr>
              <w:t>/</w:t>
            </w:r>
            <w:r>
              <w:rPr>
                <w:rFonts w:ascii="GHEA Grapalat" w:hAnsi="GHEA Grapalat" w:cs="Calibri"/>
                <w:color w:val="000000"/>
                <w:sz w:val="18"/>
                <w:szCs w:val="18"/>
              </w:rPr>
              <w:t>л</w:t>
            </w:r>
          </w:p>
        </w:tc>
        <w:tc>
          <w:tcPr>
            <w:tcW w:w="1683" w:type="dxa"/>
            <w:vMerge w:val="restart"/>
            <w:tcBorders>
              <w:top w:val="nil"/>
              <w:left w:val="single" w:sz="4" w:space="0" w:color="auto"/>
              <w:bottom w:val="single" w:sz="4" w:space="0" w:color="auto"/>
              <w:right w:val="single" w:sz="4" w:space="0" w:color="auto"/>
            </w:tcBorders>
            <w:shd w:val="clear" w:color="auto" w:fill="auto"/>
            <w:vAlign w:val="center"/>
            <w:hideMark/>
          </w:tcPr>
          <w:p w14:paraId="080D9D01" w14:textId="07248ECC"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промежуточный код, предусмотренный планом закупок по классификации ЕЗК (CPV)</w:t>
            </w:r>
          </w:p>
        </w:tc>
        <w:tc>
          <w:tcPr>
            <w:tcW w:w="2412" w:type="dxa"/>
            <w:vMerge w:val="restart"/>
            <w:tcBorders>
              <w:top w:val="nil"/>
              <w:left w:val="single" w:sz="4" w:space="0" w:color="auto"/>
              <w:bottom w:val="single" w:sz="4" w:space="0" w:color="000000"/>
              <w:right w:val="single" w:sz="4" w:space="0" w:color="auto"/>
            </w:tcBorders>
            <w:shd w:val="clear" w:color="auto" w:fill="auto"/>
            <w:vAlign w:val="center"/>
            <w:hideMark/>
          </w:tcPr>
          <w:p w14:paraId="0D4CE5EA" w14:textId="0E63F0AF"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Название</w:t>
            </w:r>
          </w:p>
        </w:tc>
        <w:tc>
          <w:tcPr>
            <w:tcW w:w="2419" w:type="dxa"/>
            <w:vMerge w:val="restart"/>
            <w:tcBorders>
              <w:top w:val="nil"/>
              <w:left w:val="single" w:sz="4" w:space="0" w:color="auto"/>
              <w:bottom w:val="single" w:sz="4" w:space="0" w:color="000000"/>
              <w:right w:val="single" w:sz="4" w:space="0" w:color="auto"/>
            </w:tcBorders>
            <w:shd w:val="clear" w:color="auto" w:fill="auto"/>
            <w:vAlign w:val="center"/>
            <w:hideMark/>
          </w:tcPr>
          <w:p w14:paraId="5A1CFE79" w14:textId="591A5114"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техническая характеристика</w:t>
            </w:r>
            <w:r w:rsidRPr="0095762B">
              <w:rPr>
                <w:rFonts w:ascii="GHEA Grapalat" w:hAnsi="GHEA Grapalat" w:cs="Calibri"/>
                <w:color w:val="000000"/>
                <w:sz w:val="18"/>
                <w:szCs w:val="18"/>
              </w:rPr>
              <w:t>**</w:t>
            </w:r>
          </w:p>
        </w:tc>
        <w:tc>
          <w:tcPr>
            <w:tcW w:w="1431" w:type="dxa"/>
            <w:vMerge w:val="restart"/>
            <w:tcBorders>
              <w:top w:val="nil"/>
              <w:left w:val="single" w:sz="4" w:space="0" w:color="auto"/>
              <w:bottom w:val="single" w:sz="4" w:space="0" w:color="auto"/>
              <w:right w:val="single" w:sz="4" w:space="0" w:color="auto"/>
            </w:tcBorders>
            <w:shd w:val="clear" w:color="auto" w:fill="auto"/>
            <w:vAlign w:val="center"/>
            <w:hideMark/>
          </w:tcPr>
          <w:p w14:paraId="255B5834" w14:textId="1659A527"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товарный знак, марка и наименование производителя</w:t>
            </w:r>
          </w:p>
        </w:tc>
        <w:tc>
          <w:tcPr>
            <w:tcW w:w="1078" w:type="dxa"/>
            <w:vMerge w:val="restart"/>
            <w:tcBorders>
              <w:top w:val="nil"/>
              <w:left w:val="single" w:sz="4" w:space="0" w:color="auto"/>
              <w:bottom w:val="single" w:sz="4" w:space="0" w:color="auto"/>
              <w:right w:val="single" w:sz="4" w:space="0" w:color="auto"/>
            </w:tcBorders>
            <w:shd w:val="clear" w:color="auto" w:fill="auto"/>
            <w:vAlign w:val="center"/>
            <w:hideMark/>
          </w:tcPr>
          <w:p w14:paraId="3C537A1D" w14:textId="79B6078A"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единица измерения</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14:paraId="0E308C18" w14:textId="77777777" w:rsidR="00E32136"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цена единицы</w:t>
            </w:r>
          </w:p>
          <w:p w14:paraId="01A29137" w14:textId="5E4813E8"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/драмов РА</w:t>
            </w:r>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14F6A70C" w14:textId="77777777" w:rsidR="00E32136"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общая цена</w:t>
            </w:r>
          </w:p>
          <w:p w14:paraId="0B41D3E5" w14:textId="25CF18C9"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/драмов РА</w:t>
            </w:r>
          </w:p>
        </w:tc>
        <w:tc>
          <w:tcPr>
            <w:tcW w:w="843" w:type="dxa"/>
            <w:vMerge w:val="restart"/>
            <w:tcBorders>
              <w:top w:val="nil"/>
              <w:left w:val="single" w:sz="4" w:space="0" w:color="auto"/>
              <w:bottom w:val="single" w:sz="4" w:space="0" w:color="auto"/>
              <w:right w:val="single" w:sz="4" w:space="0" w:color="auto"/>
            </w:tcBorders>
            <w:shd w:val="clear" w:color="auto" w:fill="auto"/>
            <w:vAlign w:val="center"/>
            <w:hideMark/>
          </w:tcPr>
          <w:p w14:paraId="776AAED0" w14:textId="441500F8"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общий объем</w:t>
            </w:r>
          </w:p>
        </w:tc>
        <w:tc>
          <w:tcPr>
            <w:tcW w:w="2976" w:type="dxa"/>
            <w:gridSpan w:val="2"/>
            <w:tcBorders>
              <w:top w:val="single" w:sz="4" w:space="0" w:color="auto"/>
              <w:left w:val="nil"/>
              <w:bottom w:val="single" w:sz="4" w:space="0" w:color="auto"/>
              <w:right w:val="single" w:sz="4" w:space="0" w:color="000000"/>
            </w:tcBorders>
            <w:shd w:val="clear" w:color="auto" w:fill="auto"/>
            <w:vAlign w:val="center"/>
            <w:hideMark/>
          </w:tcPr>
          <w:p w14:paraId="52C14B5C" w14:textId="2B3BF13E"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поставки</w:t>
            </w:r>
          </w:p>
        </w:tc>
      </w:tr>
      <w:tr w:rsidR="00FE052A" w:rsidRPr="0095762B" w14:paraId="79D1F43A" w14:textId="77777777" w:rsidTr="00FE052A">
        <w:trPr>
          <w:trHeight w:val="300"/>
        </w:trPr>
        <w:tc>
          <w:tcPr>
            <w:tcW w:w="538" w:type="dxa"/>
            <w:vMerge/>
            <w:tcBorders>
              <w:top w:val="nil"/>
              <w:left w:val="single" w:sz="4" w:space="0" w:color="auto"/>
              <w:bottom w:val="single" w:sz="4" w:space="0" w:color="auto"/>
              <w:right w:val="single" w:sz="4" w:space="0" w:color="auto"/>
            </w:tcBorders>
            <w:vAlign w:val="center"/>
            <w:hideMark/>
          </w:tcPr>
          <w:p w14:paraId="0DD65676" w14:textId="77777777" w:rsidR="00E32136" w:rsidRPr="0095762B" w:rsidRDefault="00E32136" w:rsidP="007B0D9F">
            <w:pPr>
              <w:rPr>
                <w:rFonts w:ascii="GHEA Grapalat" w:hAnsi="GHEA Grapalat" w:cs="Calibri"/>
                <w:color w:val="000000"/>
                <w:sz w:val="18"/>
                <w:szCs w:val="18"/>
              </w:rPr>
            </w:pPr>
          </w:p>
        </w:tc>
        <w:tc>
          <w:tcPr>
            <w:tcW w:w="1683" w:type="dxa"/>
            <w:vMerge/>
            <w:tcBorders>
              <w:top w:val="nil"/>
              <w:left w:val="single" w:sz="4" w:space="0" w:color="auto"/>
              <w:bottom w:val="single" w:sz="4" w:space="0" w:color="auto"/>
              <w:right w:val="single" w:sz="4" w:space="0" w:color="auto"/>
            </w:tcBorders>
            <w:vAlign w:val="center"/>
            <w:hideMark/>
          </w:tcPr>
          <w:p w14:paraId="72BF97CC" w14:textId="77777777" w:rsidR="00E32136" w:rsidRPr="0095762B" w:rsidRDefault="00E32136" w:rsidP="007B0D9F">
            <w:pPr>
              <w:rPr>
                <w:rFonts w:ascii="GHEA Grapalat" w:hAnsi="GHEA Grapalat" w:cs="Calibri"/>
                <w:color w:val="000000"/>
                <w:sz w:val="18"/>
                <w:szCs w:val="18"/>
              </w:rPr>
            </w:pPr>
          </w:p>
        </w:tc>
        <w:tc>
          <w:tcPr>
            <w:tcW w:w="2412" w:type="dxa"/>
            <w:vMerge/>
            <w:tcBorders>
              <w:top w:val="nil"/>
              <w:left w:val="single" w:sz="4" w:space="0" w:color="auto"/>
              <w:bottom w:val="single" w:sz="4" w:space="0" w:color="000000"/>
              <w:right w:val="single" w:sz="4" w:space="0" w:color="auto"/>
            </w:tcBorders>
            <w:vAlign w:val="center"/>
            <w:hideMark/>
          </w:tcPr>
          <w:p w14:paraId="3B2F7062" w14:textId="77777777" w:rsidR="00E32136" w:rsidRPr="0095762B" w:rsidRDefault="00E32136" w:rsidP="007B0D9F">
            <w:pPr>
              <w:rPr>
                <w:rFonts w:ascii="GHEA Grapalat" w:hAnsi="GHEA Grapalat" w:cs="Calibri"/>
                <w:color w:val="000000"/>
                <w:sz w:val="18"/>
                <w:szCs w:val="18"/>
              </w:rPr>
            </w:pPr>
          </w:p>
        </w:tc>
        <w:tc>
          <w:tcPr>
            <w:tcW w:w="2419" w:type="dxa"/>
            <w:vMerge/>
            <w:tcBorders>
              <w:top w:val="nil"/>
              <w:left w:val="single" w:sz="4" w:space="0" w:color="auto"/>
              <w:bottom w:val="single" w:sz="4" w:space="0" w:color="000000"/>
              <w:right w:val="single" w:sz="4" w:space="0" w:color="auto"/>
            </w:tcBorders>
            <w:vAlign w:val="center"/>
            <w:hideMark/>
          </w:tcPr>
          <w:p w14:paraId="25F7426F" w14:textId="77777777" w:rsidR="00E32136" w:rsidRPr="0095762B" w:rsidRDefault="00E32136" w:rsidP="007B0D9F">
            <w:pPr>
              <w:rPr>
                <w:rFonts w:ascii="GHEA Grapalat" w:hAnsi="GHEA Grapalat" w:cs="Calibri"/>
                <w:color w:val="000000"/>
                <w:sz w:val="18"/>
                <w:szCs w:val="18"/>
              </w:rPr>
            </w:pPr>
          </w:p>
        </w:tc>
        <w:tc>
          <w:tcPr>
            <w:tcW w:w="1431" w:type="dxa"/>
            <w:vMerge/>
            <w:tcBorders>
              <w:top w:val="nil"/>
              <w:left w:val="single" w:sz="4" w:space="0" w:color="auto"/>
              <w:bottom w:val="single" w:sz="4" w:space="0" w:color="auto"/>
              <w:right w:val="single" w:sz="4" w:space="0" w:color="auto"/>
            </w:tcBorders>
            <w:vAlign w:val="center"/>
            <w:hideMark/>
          </w:tcPr>
          <w:p w14:paraId="19BC6635" w14:textId="77777777" w:rsidR="00E32136" w:rsidRPr="0095762B" w:rsidRDefault="00E32136" w:rsidP="007B0D9F">
            <w:pPr>
              <w:rPr>
                <w:rFonts w:ascii="GHEA Grapalat"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vAlign w:val="center"/>
            <w:hideMark/>
          </w:tcPr>
          <w:p w14:paraId="6BA9B679" w14:textId="77777777" w:rsidR="00E32136" w:rsidRPr="0095762B" w:rsidRDefault="00E32136" w:rsidP="007B0D9F">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68CA3B23" w14:textId="77777777" w:rsidR="00E32136" w:rsidRPr="0095762B" w:rsidRDefault="00E32136" w:rsidP="007B0D9F">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314B9F3C" w14:textId="77777777" w:rsidR="00E32136" w:rsidRPr="0095762B" w:rsidRDefault="00E32136" w:rsidP="007B0D9F">
            <w:pPr>
              <w:rPr>
                <w:rFonts w:ascii="GHEA Grapalat" w:hAnsi="GHEA Grapalat" w:cs="Calibri"/>
                <w:color w:val="000000"/>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14:paraId="3D287B64" w14:textId="77777777" w:rsidR="00E32136" w:rsidRPr="0095762B" w:rsidRDefault="00E32136" w:rsidP="007B0D9F">
            <w:pPr>
              <w:rPr>
                <w:rFonts w:ascii="GHEA Grapalat" w:hAnsi="GHEA Grapalat" w:cs="Calibri"/>
                <w:color w:val="000000"/>
                <w:sz w:val="18"/>
                <w:szCs w:val="18"/>
              </w:rPr>
            </w:pPr>
          </w:p>
        </w:tc>
        <w:tc>
          <w:tcPr>
            <w:tcW w:w="1183" w:type="dxa"/>
            <w:vMerge w:val="restart"/>
            <w:tcBorders>
              <w:top w:val="nil"/>
              <w:left w:val="single" w:sz="4" w:space="0" w:color="auto"/>
              <w:right w:val="single" w:sz="4" w:space="0" w:color="auto"/>
            </w:tcBorders>
            <w:shd w:val="clear" w:color="auto" w:fill="auto"/>
            <w:vAlign w:val="center"/>
            <w:hideMark/>
          </w:tcPr>
          <w:p w14:paraId="551286D1" w14:textId="6B61C702"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адрес</w:t>
            </w:r>
          </w:p>
        </w:tc>
        <w:tc>
          <w:tcPr>
            <w:tcW w:w="1793" w:type="dxa"/>
            <w:vMerge w:val="restart"/>
            <w:tcBorders>
              <w:top w:val="nil"/>
              <w:left w:val="single" w:sz="4" w:space="0" w:color="auto"/>
              <w:bottom w:val="single" w:sz="4" w:space="0" w:color="000000"/>
              <w:right w:val="single" w:sz="4" w:space="0" w:color="auto"/>
            </w:tcBorders>
            <w:shd w:val="clear" w:color="auto" w:fill="auto"/>
            <w:vAlign w:val="center"/>
            <w:hideMark/>
          </w:tcPr>
          <w:p w14:paraId="42CAD173" w14:textId="47E0650F" w:rsidR="00E32136" w:rsidRPr="0095762B" w:rsidRDefault="00E32136" w:rsidP="007B0D9F">
            <w:pPr>
              <w:jc w:val="center"/>
              <w:rPr>
                <w:rFonts w:ascii="GHEA Grapalat" w:hAnsi="GHEA Grapalat" w:cs="Calibri"/>
                <w:color w:val="000000"/>
                <w:sz w:val="18"/>
                <w:szCs w:val="18"/>
              </w:rPr>
            </w:pPr>
            <w:r w:rsidRPr="00E32136">
              <w:rPr>
                <w:rFonts w:ascii="GHEA Grapalat" w:hAnsi="GHEA Grapalat" w:cs="Calibri"/>
                <w:color w:val="000000"/>
                <w:sz w:val="18"/>
                <w:szCs w:val="18"/>
              </w:rPr>
              <w:t>срок</w:t>
            </w:r>
          </w:p>
        </w:tc>
      </w:tr>
      <w:tr w:rsidR="00FE052A" w:rsidRPr="0095762B" w14:paraId="0D92CC01" w14:textId="77777777" w:rsidTr="00FE052A">
        <w:trPr>
          <w:trHeight w:val="276"/>
        </w:trPr>
        <w:tc>
          <w:tcPr>
            <w:tcW w:w="538" w:type="dxa"/>
            <w:vMerge/>
            <w:tcBorders>
              <w:top w:val="nil"/>
              <w:left w:val="single" w:sz="4" w:space="0" w:color="auto"/>
              <w:bottom w:val="single" w:sz="4" w:space="0" w:color="auto"/>
              <w:right w:val="single" w:sz="4" w:space="0" w:color="auto"/>
            </w:tcBorders>
            <w:vAlign w:val="center"/>
            <w:hideMark/>
          </w:tcPr>
          <w:p w14:paraId="069351E8" w14:textId="77777777" w:rsidR="00E32136" w:rsidRPr="0095762B" w:rsidRDefault="00E32136" w:rsidP="007B0D9F">
            <w:pPr>
              <w:rPr>
                <w:rFonts w:ascii="GHEA Grapalat" w:hAnsi="GHEA Grapalat" w:cs="Calibri"/>
                <w:color w:val="000000"/>
                <w:sz w:val="18"/>
                <w:szCs w:val="18"/>
              </w:rPr>
            </w:pPr>
          </w:p>
        </w:tc>
        <w:tc>
          <w:tcPr>
            <w:tcW w:w="1683" w:type="dxa"/>
            <w:vMerge/>
            <w:tcBorders>
              <w:top w:val="nil"/>
              <w:left w:val="single" w:sz="4" w:space="0" w:color="auto"/>
              <w:bottom w:val="single" w:sz="4" w:space="0" w:color="auto"/>
              <w:right w:val="single" w:sz="4" w:space="0" w:color="auto"/>
            </w:tcBorders>
            <w:vAlign w:val="center"/>
            <w:hideMark/>
          </w:tcPr>
          <w:p w14:paraId="5CB9D612" w14:textId="77777777" w:rsidR="00E32136" w:rsidRPr="0095762B" w:rsidRDefault="00E32136" w:rsidP="007B0D9F">
            <w:pPr>
              <w:rPr>
                <w:rFonts w:ascii="GHEA Grapalat" w:hAnsi="GHEA Grapalat" w:cs="Calibri"/>
                <w:color w:val="000000"/>
                <w:sz w:val="18"/>
                <w:szCs w:val="18"/>
              </w:rPr>
            </w:pPr>
          </w:p>
        </w:tc>
        <w:tc>
          <w:tcPr>
            <w:tcW w:w="2412" w:type="dxa"/>
            <w:vMerge/>
            <w:tcBorders>
              <w:top w:val="nil"/>
              <w:left w:val="single" w:sz="4" w:space="0" w:color="auto"/>
              <w:bottom w:val="single" w:sz="4" w:space="0" w:color="000000"/>
              <w:right w:val="single" w:sz="4" w:space="0" w:color="auto"/>
            </w:tcBorders>
            <w:vAlign w:val="center"/>
            <w:hideMark/>
          </w:tcPr>
          <w:p w14:paraId="6056517F" w14:textId="77777777" w:rsidR="00E32136" w:rsidRPr="0095762B" w:rsidRDefault="00E32136" w:rsidP="007B0D9F">
            <w:pPr>
              <w:rPr>
                <w:rFonts w:ascii="GHEA Grapalat" w:hAnsi="GHEA Grapalat" w:cs="Calibri"/>
                <w:color w:val="000000"/>
                <w:sz w:val="18"/>
                <w:szCs w:val="18"/>
              </w:rPr>
            </w:pPr>
          </w:p>
        </w:tc>
        <w:tc>
          <w:tcPr>
            <w:tcW w:w="2419" w:type="dxa"/>
            <w:vMerge/>
            <w:tcBorders>
              <w:top w:val="nil"/>
              <w:left w:val="single" w:sz="4" w:space="0" w:color="auto"/>
              <w:bottom w:val="single" w:sz="4" w:space="0" w:color="000000"/>
              <w:right w:val="single" w:sz="4" w:space="0" w:color="auto"/>
            </w:tcBorders>
            <w:vAlign w:val="center"/>
            <w:hideMark/>
          </w:tcPr>
          <w:p w14:paraId="6A81509F" w14:textId="77777777" w:rsidR="00E32136" w:rsidRPr="0095762B" w:rsidRDefault="00E32136" w:rsidP="007B0D9F">
            <w:pPr>
              <w:rPr>
                <w:rFonts w:ascii="GHEA Grapalat" w:hAnsi="GHEA Grapalat" w:cs="Calibri"/>
                <w:color w:val="000000"/>
                <w:sz w:val="18"/>
                <w:szCs w:val="18"/>
              </w:rPr>
            </w:pPr>
          </w:p>
        </w:tc>
        <w:tc>
          <w:tcPr>
            <w:tcW w:w="1431" w:type="dxa"/>
            <w:vMerge/>
            <w:tcBorders>
              <w:top w:val="nil"/>
              <w:left w:val="single" w:sz="4" w:space="0" w:color="auto"/>
              <w:bottom w:val="single" w:sz="4" w:space="0" w:color="auto"/>
              <w:right w:val="single" w:sz="4" w:space="0" w:color="auto"/>
            </w:tcBorders>
            <w:vAlign w:val="center"/>
            <w:hideMark/>
          </w:tcPr>
          <w:p w14:paraId="7DFEDBA5" w14:textId="77777777" w:rsidR="00E32136" w:rsidRPr="0095762B" w:rsidRDefault="00E32136" w:rsidP="007B0D9F">
            <w:pPr>
              <w:rPr>
                <w:rFonts w:ascii="GHEA Grapalat" w:hAnsi="GHEA Grapalat" w:cs="Calibri"/>
                <w:color w:val="000000"/>
                <w:sz w:val="18"/>
                <w:szCs w:val="18"/>
              </w:rPr>
            </w:pPr>
          </w:p>
        </w:tc>
        <w:tc>
          <w:tcPr>
            <w:tcW w:w="1078" w:type="dxa"/>
            <w:vMerge/>
            <w:tcBorders>
              <w:top w:val="nil"/>
              <w:left w:val="single" w:sz="4" w:space="0" w:color="auto"/>
              <w:bottom w:val="single" w:sz="4" w:space="0" w:color="auto"/>
              <w:right w:val="single" w:sz="4" w:space="0" w:color="auto"/>
            </w:tcBorders>
            <w:vAlign w:val="center"/>
            <w:hideMark/>
          </w:tcPr>
          <w:p w14:paraId="353D3AC2" w14:textId="77777777" w:rsidR="00E32136" w:rsidRPr="0095762B" w:rsidRDefault="00E32136" w:rsidP="007B0D9F">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0903FB06" w14:textId="77777777" w:rsidR="00E32136" w:rsidRPr="0095762B" w:rsidRDefault="00E32136" w:rsidP="007B0D9F">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78C1C0C9" w14:textId="77777777" w:rsidR="00E32136" w:rsidRPr="0095762B" w:rsidRDefault="00E32136" w:rsidP="007B0D9F">
            <w:pPr>
              <w:rPr>
                <w:rFonts w:ascii="GHEA Grapalat" w:hAnsi="GHEA Grapalat" w:cs="Calibri"/>
                <w:color w:val="000000"/>
                <w:sz w:val="18"/>
                <w:szCs w:val="18"/>
              </w:rPr>
            </w:pPr>
          </w:p>
        </w:tc>
        <w:tc>
          <w:tcPr>
            <w:tcW w:w="843" w:type="dxa"/>
            <w:vMerge/>
            <w:tcBorders>
              <w:top w:val="nil"/>
              <w:left w:val="single" w:sz="4" w:space="0" w:color="auto"/>
              <w:bottom w:val="single" w:sz="4" w:space="0" w:color="auto"/>
              <w:right w:val="single" w:sz="4" w:space="0" w:color="auto"/>
            </w:tcBorders>
            <w:vAlign w:val="center"/>
            <w:hideMark/>
          </w:tcPr>
          <w:p w14:paraId="3C0DD448" w14:textId="77777777" w:rsidR="00E32136" w:rsidRPr="0095762B" w:rsidRDefault="00E32136" w:rsidP="007B0D9F">
            <w:pPr>
              <w:rPr>
                <w:rFonts w:ascii="GHEA Grapalat" w:hAnsi="GHEA Grapalat" w:cs="Calibri"/>
                <w:color w:val="000000"/>
                <w:sz w:val="18"/>
                <w:szCs w:val="18"/>
              </w:rPr>
            </w:pPr>
          </w:p>
        </w:tc>
        <w:tc>
          <w:tcPr>
            <w:tcW w:w="1183" w:type="dxa"/>
            <w:vMerge/>
            <w:tcBorders>
              <w:left w:val="single" w:sz="4" w:space="0" w:color="auto"/>
              <w:bottom w:val="single" w:sz="4" w:space="0" w:color="000000"/>
              <w:right w:val="single" w:sz="4" w:space="0" w:color="auto"/>
            </w:tcBorders>
            <w:vAlign w:val="center"/>
            <w:hideMark/>
          </w:tcPr>
          <w:p w14:paraId="7995B255" w14:textId="77777777" w:rsidR="00E32136" w:rsidRPr="0095762B" w:rsidRDefault="00E32136" w:rsidP="007B0D9F">
            <w:pPr>
              <w:rPr>
                <w:rFonts w:ascii="GHEA Grapalat" w:hAnsi="GHEA Grapalat" w:cs="Calibri"/>
                <w:color w:val="000000"/>
                <w:sz w:val="18"/>
                <w:szCs w:val="18"/>
              </w:rPr>
            </w:pPr>
          </w:p>
        </w:tc>
        <w:tc>
          <w:tcPr>
            <w:tcW w:w="1793" w:type="dxa"/>
            <w:vMerge/>
            <w:tcBorders>
              <w:top w:val="nil"/>
              <w:left w:val="single" w:sz="4" w:space="0" w:color="auto"/>
              <w:bottom w:val="single" w:sz="4" w:space="0" w:color="000000"/>
              <w:right w:val="single" w:sz="4" w:space="0" w:color="auto"/>
            </w:tcBorders>
            <w:vAlign w:val="center"/>
            <w:hideMark/>
          </w:tcPr>
          <w:p w14:paraId="7EE76175" w14:textId="77777777" w:rsidR="00E32136" w:rsidRPr="0095762B" w:rsidRDefault="00E32136" w:rsidP="007B0D9F">
            <w:pPr>
              <w:rPr>
                <w:rFonts w:ascii="GHEA Grapalat" w:hAnsi="GHEA Grapalat" w:cs="Calibri"/>
                <w:color w:val="000000"/>
                <w:sz w:val="18"/>
                <w:szCs w:val="18"/>
              </w:rPr>
            </w:pPr>
          </w:p>
        </w:tc>
      </w:tr>
      <w:tr w:rsidR="00EE1A88" w:rsidRPr="0095762B" w14:paraId="0FD729C6" w14:textId="77777777" w:rsidTr="00FE052A">
        <w:trPr>
          <w:trHeight w:val="70"/>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3A8F7A3" w14:textId="0B3426EA" w:rsidR="00EE1A88" w:rsidRPr="00FE052A" w:rsidRDefault="00EE1A88" w:rsidP="00EE1A88">
            <w:pPr>
              <w:jc w:val="center"/>
              <w:rPr>
                <w:rFonts w:ascii="GHEA Grapalat" w:hAnsi="GHEA Grapalat" w:cs="Calibri"/>
                <w:color w:val="000000"/>
                <w:sz w:val="18"/>
                <w:szCs w:val="18"/>
              </w:rPr>
            </w:pPr>
            <w:r w:rsidRPr="00FE052A">
              <w:rPr>
                <w:rFonts w:ascii="GHEA Grapalat" w:hAnsi="GHEA Grapalat"/>
                <w:color w:val="000000"/>
                <w:sz w:val="18"/>
                <w:szCs w:val="18"/>
              </w:rPr>
              <w:t>1</w:t>
            </w:r>
          </w:p>
        </w:tc>
        <w:tc>
          <w:tcPr>
            <w:tcW w:w="1683" w:type="dxa"/>
            <w:tcBorders>
              <w:top w:val="nil"/>
              <w:left w:val="nil"/>
              <w:bottom w:val="single" w:sz="4" w:space="0" w:color="auto"/>
              <w:right w:val="single" w:sz="4" w:space="0" w:color="auto"/>
            </w:tcBorders>
            <w:shd w:val="clear" w:color="auto" w:fill="auto"/>
            <w:vAlign w:val="center"/>
          </w:tcPr>
          <w:p w14:paraId="143107AD" w14:textId="11E7039F" w:rsidR="00EE1A88" w:rsidRPr="00FE052A" w:rsidRDefault="00EE1A88" w:rsidP="00EE1A88">
            <w:pPr>
              <w:jc w:val="center"/>
              <w:rPr>
                <w:rFonts w:ascii="GHEA Grapalat" w:hAnsi="GHEA Grapalat" w:cs="Calibri"/>
                <w:color w:val="000000"/>
                <w:sz w:val="18"/>
                <w:szCs w:val="18"/>
              </w:rPr>
            </w:pPr>
            <w:r>
              <w:rPr>
                <w:rFonts w:ascii="GHEA Grapalat" w:hAnsi="GHEA Grapalat" w:cs="Calibri"/>
                <w:sz w:val="20"/>
                <w:szCs w:val="20"/>
              </w:rPr>
              <w:t>18811240/1</w:t>
            </w:r>
          </w:p>
        </w:tc>
        <w:tc>
          <w:tcPr>
            <w:tcW w:w="2412" w:type="dxa"/>
            <w:tcBorders>
              <w:top w:val="nil"/>
              <w:left w:val="nil"/>
              <w:bottom w:val="single" w:sz="4" w:space="0" w:color="auto"/>
              <w:right w:val="single" w:sz="4" w:space="0" w:color="auto"/>
            </w:tcBorders>
            <w:shd w:val="clear" w:color="auto" w:fill="auto"/>
            <w:vAlign w:val="center"/>
          </w:tcPr>
          <w:p w14:paraId="38003B0F" w14:textId="379B2E81" w:rsidR="00EE1A88" w:rsidRPr="00FE052A" w:rsidRDefault="00EE1A88" w:rsidP="00EE1A88">
            <w:pPr>
              <w:rPr>
                <w:rFonts w:ascii="GHEA Grapalat" w:hAnsi="GHEA Grapalat" w:cs="Calibri"/>
                <w:color w:val="000000"/>
                <w:sz w:val="18"/>
                <w:szCs w:val="18"/>
              </w:rPr>
            </w:pPr>
            <w:r w:rsidRPr="00EE1A88">
              <w:rPr>
                <w:rFonts w:ascii="GHEA Grapalat" w:hAnsi="GHEA Grapalat"/>
                <w:color w:val="000000"/>
                <w:sz w:val="20"/>
                <w:szCs w:val="20"/>
              </w:rPr>
              <w:t>Ботинки</w:t>
            </w:r>
            <w:r>
              <w:rPr>
                <w:rFonts w:ascii="GHEA Grapalat" w:hAnsi="GHEA Grapalat"/>
                <w:color w:val="000000"/>
                <w:sz w:val="20"/>
                <w:szCs w:val="20"/>
              </w:rPr>
              <w:t xml:space="preserve"> кожанные</w:t>
            </w:r>
          </w:p>
        </w:tc>
        <w:tc>
          <w:tcPr>
            <w:tcW w:w="2419" w:type="dxa"/>
            <w:tcBorders>
              <w:top w:val="nil"/>
              <w:left w:val="nil"/>
              <w:bottom w:val="single" w:sz="4" w:space="0" w:color="auto"/>
              <w:right w:val="single" w:sz="4" w:space="0" w:color="auto"/>
            </w:tcBorders>
            <w:shd w:val="clear" w:color="auto" w:fill="auto"/>
            <w:vAlign w:val="center"/>
          </w:tcPr>
          <w:p w14:paraId="13F90D9F"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Состав: кожа, высота 15-18 см, подошва монолитная, из нитрильного каучука, термостойкая </w:t>
            </w:r>
          </w:p>
          <w:p w14:paraId="548C5B83"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40 разм. - 2 </w:t>
            </w:r>
          </w:p>
          <w:p w14:paraId="279F86C2"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41 разм. - 7 </w:t>
            </w:r>
          </w:p>
          <w:p w14:paraId="2E0195F9"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42 разм. - 4 </w:t>
            </w:r>
          </w:p>
          <w:p w14:paraId="0DE32E9A"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43 разм. - 4 </w:t>
            </w:r>
          </w:p>
          <w:p w14:paraId="5F7F85D0"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44 չափ - 1 </w:t>
            </w:r>
          </w:p>
          <w:p w14:paraId="7BE685AA" w14:textId="5EE9166C"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45 разм. - 1 </w:t>
            </w:r>
          </w:p>
        </w:tc>
        <w:tc>
          <w:tcPr>
            <w:tcW w:w="1431" w:type="dxa"/>
            <w:tcBorders>
              <w:top w:val="nil"/>
              <w:left w:val="nil"/>
              <w:bottom w:val="single" w:sz="4" w:space="0" w:color="auto"/>
              <w:right w:val="single" w:sz="4" w:space="0" w:color="auto"/>
            </w:tcBorders>
            <w:shd w:val="clear" w:color="auto" w:fill="auto"/>
            <w:vAlign w:val="center"/>
          </w:tcPr>
          <w:p w14:paraId="55A2B514" w14:textId="2F8C8529" w:rsidR="00EE1A88" w:rsidRPr="00FE052A" w:rsidRDefault="00EE1A88" w:rsidP="00EE1A88">
            <w:pPr>
              <w:rPr>
                <w:rFonts w:ascii="GHEA Grapalat" w:hAnsi="GHEA Grapalat" w:cs="Calibri"/>
                <w:color w:val="000000"/>
                <w:sz w:val="18"/>
                <w:szCs w:val="18"/>
              </w:rPr>
            </w:pPr>
          </w:p>
        </w:tc>
        <w:tc>
          <w:tcPr>
            <w:tcW w:w="1078" w:type="dxa"/>
            <w:tcBorders>
              <w:top w:val="nil"/>
              <w:left w:val="nil"/>
              <w:bottom w:val="single" w:sz="4" w:space="0" w:color="auto"/>
              <w:right w:val="single" w:sz="4" w:space="0" w:color="auto"/>
            </w:tcBorders>
            <w:shd w:val="clear" w:color="auto" w:fill="auto"/>
            <w:vAlign w:val="center"/>
          </w:tcPr>
          <w:p w14:paraId="5E09B6E0" w14:textId="7AA36E0E" w:rsidR="00EE1A88" w:rsidRPr="00FE052A" w:rsidRDefault="00EE1A88" w:rsidP="00EE1A88">
            <w:pPr>
              <w:jc w:val="center"/>
              <w:rPr>
                <w:rFonts w:ascii="GHEA Grapalat" w:hAnsi="GHEA Grapalat" w:cs="Calibri"/>
                <w:color w:val="000000"/>
                <w:sz w:val="18"/>
                <w:szCs w:val="18"/>
              </w:rPr>
            </w:pPr>
            <w:r>
              <w:rPr>
                <w:rFonts w:ascii="GHEA Grapalat" w:hAnsi="GHEA Grapalat" w:cs="Arial"/>
                <w:sz w:val="18"/>
                <w:szCs w:val="18"/>
              </w:rPr>
              <w:t>пара</w:t>
            </w:r>
          </w:p>
        </w:tc>
        <w:tc>
          <w:tcPr>
            <w:tcW w:w="1142" w:type="dxa"/>
            <w:tcBorders>
              <w:top w:val="nil"/>
              <w:left w:val="nil"/>
              <w:bottom w:val="single" w:sz="4" w:space="0" w:color="auto"/>
              <w:right w:val="single" w:sz="4" w:space="0" w:color="auto"/>
            </w:tcBorders>
            <w:shd w:val="clear" w:color="auto" w:fill="auto"/>
            <w:noWrap/>
            <w:vAlign w:val="center"/>
            <w:hideMark/>
          </w:tcPr>
          <w:p w14:paraId="35B99DD2" w14:textId="77777777" w:rsidR="00EE1A88" w:rsidRPr="00FE052A" w:rsidRDefault="00EE1A88" w:rsidP="00EE1A88">
            <w:pPr>
              <w:jc w:val="center"/>
              <w:rPr>
                <w:rFonts w:ascii="GHEA Grapalat" w:hAnsi="GHEA Grapalat" w:cs="Calibri"/>
                <w:color w:val="000000"/>
                <w:sz w:val="18"/>
                <w:szCs w:val="18"/>
              </w:rPr>
            </w:pPr>
            <w:r w:rsidRPr="00FE052A">
              <w:rPr>
                <w:rFonts w:ascii="Calibri" w:hAnsi="Calibri" w:cs="Calibri"/>
                <w:color w:val="000000"/>
                <w:sz w:val="18"/>
                <w:szCs w:val="18"/>
              </w:rPr>
              <w:t> </w:t>
            </w:r>
          </w:p>
        </w:tc>
        <w:tc>
          <w:tcPr>
            <w:tcW w:w="1228" w:type="dxa"/>
            <w:tcBorders>
              <w:top w:val="nil"/>
              <w:left w:val="nil"/>
              <w:bottom w:val="single" w:sz="4" w:space="0" w:color="auto"/>
              <w:right w:val="single" w:sz="4" w:space="0" w:color="auto"/>
            </w:tcBorders>
            <w:shd w:val="clear" w:color="auto" w:fill="auto"/>
            <w:noWrap/>
            <w:vAlign w:val="center"/>
            <w:hideMark/>
          </w:tcPr>
          <w:p w14:paraId="2CE85117" w14:textId="77777777" w:rsidR="00EE1A88" w:rsidRPr="00FE052A" w:rsidRDefault="00EE1A88" w:rsidP="00EE1A88">
            <w:pPr>
              <w:jc w:val="center"/>
              <w:rPr>
                <w:rFonts w:ascii="GHEA Grapalat" w:hAnsi="GHEA Grapalat" w:cs="Calibri"/>
                <w:color w:val="000000"/>
                <w:sz w:val="18"/>
                <w:szCs w:val="18"/>
              </w:rPr>
            </w:pPr>
            <w:r w:rsidRPr="00FE052A">
              <w:rPr>
                <w:rFonts w:ascii="Calibri" w:hAnsi="Calibri" w:cs="Calibri"/>
                <w:color w:val="000000"/>
                <w:sz w:val="18"/>
                <w:szCs w:val="18"/>
              </w:rPr>
              <w:t> </w:t>
            </w:r>
          </w:p>
        </w:tc>
        <w:tc>
          <w:tcPr>
            <w:tcW w:w="843" w:type="dxa"/>
            <w:tcBorders>
              <w:top w:val="nil"/>
              <w:left w:val="nil"/>
              <w:bottom w:val="single" w:sz="4" w:space="0" w:color="auto"/>
              <w:right w:val="single" w:sz="4" w:space="0" w:color="auto"/>
            </w:tcBorders>
            <w:shd w:val="clear" w:color="auto" w:fill="auto"/>
            <w:noWrap/>
            <w:vAlign w:val="center"/>
            <w:hideMark/>
          </w:tcPr>
          <w:p w14:paraId="0D4F0970" w14:textId="25639063" w:rsidR="00EE1A88" w:rsidRPr="00EE1A88" w:rsidRDefault="00EE1A88" w:rsidP="00EE1A88">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1</w:t>
            </w:r>
            <w:r>
              <w:rPr>
                <w:rFonts w:ascii="GHEA Grapalat" w:hAnsi="GHEA Grapalat"/>
                <w:color w:val="000000" w:themeColor="text1"/>
                <w:sz w:val="18"/>
                <w:szCs w:val="18"/>
              </w:rPr>
              <w:t>9</w:t>
            </w:r>
          </w:p>
        </w:tc>
        <w:tc>
          <w:tcPr>
            <w:tcW w:w="1183" w:type="dxa"/>
            <w:tcBorders>
              <w:top w:val="nil"/>
              <w:left w:val="nil"/>
              <w:bottom w:val="single" w:sz="4" w:space="0" w:color="auto"/>
              <w:right w:val="single" w:sz="4" w:space="0" w:color="auto"/>
            </w:tcBorders>
            <w:shd w:val="clear" w:color="auto" w:fill="auto"/>
            <w:vAlign w:val="center"/>
            <w:hideMark/>
          </w:tcPr>
          <w:p w14:paraId="5B204031" w14:textId="41F1BF0B" w:rsidR="00EE1A88" w:rsidRPr="0095762B" w:rsidRDefault="00EE1A88" w:rsidP="00EE1A88">
            <w:pPr>
              <w:jc w:val="center"/>
              <w:rPr>
                <w:rFonts w:ascii="GHEA Grapalat" w:hAnsi="GHEA Grapalat" w:cs="Calibri"/>
                <w:color w:val="000000"/>
                <w:sz w:val="18"/>
                <w:szCs w:val="18"/>
              </w:rPr>
            </w:pPr>
            <w:r w:rsidRPr="00E32136">
              <w:rPr>
                <w:rFonts w:ascii="GHEA Grapalat" w:hAnsi="GHEA Grapalat" w:cs="Calibri"/>
                <w:color w:val="000000"/>
                <w:sz w:val="18"/>
                <w:szCs w:val="18"/>
              </w:rPr>
              <w:t>г. Ереван, ул. Давида Маляна, 37</w:t>
            </w:r>
          </w:p>
        </w:tc>
        <w:tc>
          <w:tcPr>
            <w:tcW w:w="1793" w:type="dxa"/>
            <w:tcBorders>
              <w:top w:val="nil"/>
              <w:left w:val="nil"/>
              <w:bottom w:val="single" w:sz="4" w:space="0" w:color="auto"/>
              <w:right w:val="single" w:sz="4" w:space="0" w:color="auto"/>
            </w:tcBorders>
            <w:shd w:val="clear" w:color="auto" w:fill="auto"/>
            <w:vAlign w:val="center"/>
            <w:hideMark/>
          </w:tcPr>
          <w:p w14:paraId="7F4B8917" w14:textId="217AB090" w:rsidR="00EE1A88" w:rsidRPr="0095762B" w:rsidRDefault="00EE1A88" w:rsidP="00EE1A88">
            <w:pPr>
              <w:rPr>
                <w:rFonts w:ascii="GHEA Grapalat" w:hAnsi="GHEA Grapalat" w:cs="Calibri"/>
                <w:color w:val="000000"/>
                <w:sz w:val="18"/>
                <w:szCs w:val="18"/>
              </w:rPr>
            </w:pPr>
            <w:r w:rsidRPr="00E32136">
              <w:rPr>
                <w:rFonts w:ascii="GHEA Grapalat" w:hAnsi="GHEA Grapalat" w:cs="Calibri"/>
                <w:color w:val="000000"/>
                <w:sz w:val="18"/>
                <w:szCs w:val="18"/>
              </w:rPr>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-ти календарных дней со дня вступления в силу заключаемого между сторонами договора.</w:t>
            </w:r>
          </w:p>
        </w:tc>
      </w:tr>
      <w:tr w:rsidR="00EE1A88" w:rsidRPr="0095762B" w14:paraId="25A65550" w14:textId="77777777" w:rsidTr="00FE052A">
        <w:trPr>
          <w:trHeight w:val="7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9AADE" w14:textId="6AC594A7" w:rsidR="00EE1A88" w:rsidRPr="00FE052A" w:rsidRDefault="00EE1A88" w:rsidP="00EE1A88">
            <w:pPr>
              <w:jc w:val="center"/>
              <w:rPr>
                <w:rFonts w:ascii="GHEA Grapalat" w:hAnsi="GHEA Grapalat" w:cs="Calibri"/>
                <w:color w:val="000000"/>
                <w:sz w:val="18"/>
                <w:szCs w:val="18"/>
              </w:rPr>
            </w:pPr>
            <w:r w:rsidRPr="00FE052A">
              <w:rPr>
                <w:rFonts w:ascii="GHEA Grapalat" w:hAnsi="GHEA Grapalat"/>
                <w:color w:val="000000"/>
                <w:sz w:val="18"/>
                <w:szCs w:val="18"/>
              </w:rPr>
              <w:t>2</w:t>
            </w:r>
          </w:p>
        </w:tc>
        <w:tc>
          <w:tcPr>
            <w:tcW w:w="1683" w:type="dxa"/>
            <w:tcBorders>
              <w:top w:val="single" w:sz="4" w:space="0" w:color="auto"/>
              <w:left w:val="nil"/>
              <w:bottom w:val="single" w:sz="4" w:space="0" w:color="auto"/>
              <w:right w:val="single" w:sz="4" w:space="0" w:color="auto"/>
            </w:tcBorders>
            <w:shd w:val="clear" w:color="auto" w:fill="auto"/>
            <w:vAlign w:val="center"/>
          </w:tcPr>
          <w:p w14:paraId="2D2CE07D" w14:textId="3E927E16" w:rsidR="00EE1A88" w:rsidRPr="00FE052A" w:rsidRDefault="00EE1A88" w:rsidP="00EE1A88">
            <w:pPr>
              <w:jc w:val="center"/>
              <w:rPr>
                <w:rFonts w:ascii="GHEA Grapalat" w:hAnsi="GHEA Grapalat" w:cs="Calibri"/>
                <w:color w:val="000000"/>
                <w:sz w:val="18"/>
                <w:szCs w:val="18"/>
              </w:rPr>
            </w:pPr>
            <w:r>
              <w:rPr>
                <w:rFonts w:ascii="GHEA Grapalat" w:hAnsi="GHEA Grapalat" w:cs="Calibri"/>
                <w:sz w:val="20"/>
                <w:szCs w:val="20"/>
              </w:rPr>
              <w:t>35811170/1</w:t>
            </w:r>
          </w:p>
        </w:tc>
        <w:tc>
          <w:tcPr>
            <w:tcW w:w="2412" w:type="dxa"/>
            <w:tcBorders>
              <w:top w:val="single" w:sz="4" w:space="0" w:color="auto"/>
              <w:left w:val="nil"/>
              <w:bottom w:val="single" w:sz="4" w:space="0" w:color="auto"/>
              <w:right w:val="single" w:sz="4" w:space="0" w:color="auto"/>
            </w:tcBorders>
            <w:shd w:val="clear" w:color="auto" w:fill="auto"/>
            <w:vAlign w:val="center"/>
          </w:tcPr>
          <w:p w14:paraId="2DACED15" w14:textId="04D0E9C8" w:rsidR="00EE1A88" w:rsidRPr="00FE052A" w:rsidRDefault="00EE1A88" w:rsidP="00EE1A88">
            <w:pPr>
              <w:rPr>
                <w:rFonts w:ascii="GHEA Grapalat" w:hAnsi="GHEA Grapalat" w:cs="Calibri"/>
                <w:color w:val="000000"/>
                <w:sz w:val="18"/>
                <w:szCs w:val="18"/>
              </w:rPr>
            </w:pPr>
            <w:r w:rsidRPr="00EE1A88">
              <w:rPr>
                <w:rFonts w:ascii="GHEA Grapalat" w:hAnsi="GHEA Grapalat"/>
                <w:color w:val="000000"/>
                <w:sz w:val="20"/>
                <w:szCs w:val="20"/>
              </w:rPr>
              <w:t>Полевой комбинизон</w:t>
            </w:r>
            <w:r>
              <w:rPr>
                <w:rFonts w:ascii="GHEA Grapalat" w:hAnsi="GHEA Grapalat"/>
                <w:color w:val="000000"/>
                <w:sz w:val="20"/>
                <w:szCs w:val="20"/>
              </w:rPr>
              <w:t xml:space="preserve"> летний</w:t>
            </w:r>
          </w:p>
        </w:tc>
        <w:tc>
          <w:tcPr>
            <w:tcW w:w="2419" w:type="dxa"/>
            <w:tcBorders>
              <w:top w:val="single" w:sz="4" w:space="0" w:color="auto"/>
              <w:left w:val="nil"/>
              <w:bottom w:val="single" w:sz="4" w:space="0" w:color="auto"/>
              <w:right w:val="single" w:sz="4" w:space="0" w:color="auto"/>
            </w:tcBorders>
            <w:shd w:val="clear" w:color="auto" w:fill="auto"/>
            <w:vAlign w:val="center"/>
          </w:tcPr>
          <w:p w14:paraId="0E12F630"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Костюм летний полевой, типа военной </w:t>
            </w:r>
            <w:r w:rsidRPr="00EE1A88">
              <w:rPr>
                <w:rFonts w:ascii="GHEA Grapalat" w:hAnsi="GHEA Grapalat"/>
                <w:color w:val="FF0000"/>
                <w:sz w:val="20"/>
                <w:szCs w:val="20"/>
              </w:rPr>
              <w:lastRenderedPageBreak/>
              <w:t xml:space="preserve">формы, состав: хлопок- 70%, полиэстер- 30% </w:t>
            </w:r>
          </w:p>
          <w:p w14:paraId="087B3C06"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48 разм. - 4 </w:t>
            </w:r>
          </w:p>
          <w:p w14:paraId="7ABA6893"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50 разм.- 8 </w:t>
            </w:r>
          </w:p>
          <w:p w14:paraId="5C4ACAA8" w14:textId="77777777"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52 разм. - 3 </w:t>
            </w:r>
          </w:p>
          <w:p w14:paraId="5E101804" w14:textId="05578FAA" w:rsidR="00EE1A88" w:rsidRPr="00EE1A88" w:rsidRDefault="00EE1A88" w:rsidP="00EE1A88">
            <w:pPr>
              <w:rPr>
                <w:rFonts w:ascii="GHEA Grapalat" w:hAnsi="GHEA Grapalat"/>
                <w:color w:val="FF0000"/>
                <w:sz w:val="20"/>
                <w:szCs w:val="20"/>
              </w:rPr>
            </w:pPr>
            <w:r w:rsidRPr="00EE1A88">
              <w:rPr>
                <w:rFonts w:ascii="GHEA Grapalat" w:hAnsi="GHEA Grapalat"/>
                <w:color w:val="FF0000"/>
                <w:sz w:val="20"/>
                <w:szCs w:val="20"/>
              </w:rPr>
              <w:t xml:space="preserve">54 разм. - 4 </w:t>
            </w:r>
          </w:p>
        </w:tc>
        <w:tc>
          <w:tcPr>
            <w:tcW w:w="1431" w:type="dxa"/>
            <w:tcBorders>
              <w:top w:val="single" w:sz="4" w:space="0" w:color="auto"/>
              <w:left w:val="nil"/>
              <w:bottom w:val="single" w:sz="4" w:space="0" w:color="auto"/>
              <w:right w:val="single" w:sz="4" w:space="0" w:color="auto"/>
            </w:tcBorders>
            <w:shd w:val="clear" w:color="auto" w:fill="auto"/>
            <w:vAlign w:val="center"/>
          </w:tcPr>
          <w:p w14:paraId="2A76460B" w14:textId="3CDD4DDC" w:rsidR="00EE1A88" w:rsidRPr="00FE052A" w:rsidRDefault="00EE1A88" w:rsidP="00EE1A88">
            <w:pPr>
              <w:rPr>
                <w:rFonts w:ascii="GHEA Grapalat" w:hAnsi="GHEA Grapalat" w:cs="Calibri"/>
                <w:color w:val="000000"/>
                <w:sz w:val="18"/>
                <w:szCs w:val="18"/>
              </w:rPr>
            </w:pPr>
          </w:p>
        </w:tc>
        <w:tc>
          <w:tcPr>
            <w:tcW w:w="1078" w:type="dxa"/>
            <w:tcBorders>
              <w:top w:val="single" w:sz="4" w:space="0" w:color="auto"/>
              <w:left w:val="nil"/>
              <w:bottom w:val="single" w:sz="4" w:space="0" w:color="auto"/>
              <w:right w:val="single" w:sz="4" w:space="0" w:color="auto"/>
            </w:tcBorders>
            <w:shd w:val="clear" w:color="auto" w:fill="auto"/>
            <w:vAlign w:val="center"/>
          </w:tcPr>
          <w:p w14:paraId="1669DFC0" w14:textId="05654BB4" w:rsidR="00EE1A88" w:rsidRPr="00FE052A" w:rsidRDefault="00EE1A88" w:rsidP="00EE1A88">
            <w:pPr>
              <w:jc w:val="center"/>
              <w:rPr>
                <w:rFonts w:ascii="GHEA Grapalat" w:hAnsi="GHEA Grapalat" w:cs="Calibri"/>
                <w:color w:val="000000"/>
                <w:sz w:val="18"/>
                <w:szCs w:val="18"/>
              </w:rPr>
            </w:pPr>
            <w:r>
              <w:rPr>
                <w:rFonts w:ascii="GHEA Grapalat" w:hAnsi="GHEA Grapalat" w:cs="GHEA Grapalat"/>
                <w:sz w:val="18"/>
                <w:szCs w:val="18"/>
              </w:rPr>
              <w:t>комплект</w:t>
            </w:r>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6B994B9" w14:textId="77777777" w:rsidR="00EE1A88" w:rsidRPr="00FE052A" w:rsidRDefault="00EE1A88" w:rsidP="00EE1A88">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488B8474" w14:textId="77777777" w:rsidR="00EE1A88" w:rsidRPr="00FE052A" w:rsidRDefault="00EE1A88" w:rsidP="00EE1A88">
            <w:pPr>
              <w:jc w:val="center"/>
              <w:rPr>
                <w:rFonts w:ascii="GHEA Grapalat" w:hAnsi="GHEA Grapalat" w:cs="Calibri"/>
                <w:color w:val="000000"/>
                <w:sz w:val="18"/>
                <w:szCs w:val="18"/>
              </w:rPr>
            </w:pPr>
          </w:p>
        </w:tc>
        <w:tc>
          <w:tcPr>
            <w:tcW w:w="843" w:type="dxa"/>
            <w:tcBorders>
              <w:top w:val="single" w:sz="4" w:space="0" w:color="auto"/>
              <w:left w:val="nil"/>
              <w:bottom w:val="single" w:sz="4" w:space="0" w:color="auto"/>
              <w:right w:val="single" w:sz="4" w:space="0" w:color="auto"/>
            </w:tcBorders>
            <w:shd w:val="clear" w:color="auto" w:fill="auto"/>
            <w:noWrap/>
            <w:vAlign w:val="center"/>
          </w:tcPr>
          <w:p w14:paraId="2B652ABC" w14:textId="569ECE77" w:rsidR="00EE1A88" w:rsidRPr="00EE1A88" w:rsidRDefault="00EE1A88" w:rsidP="00EE1A88">
            <w:pPr>
              <w:jc w:val="center"/>
              <w:rPr>
                <w:rFonts w:ascii="GHEA Grapalat" w:hAnsi="GHEA Grapalat" w:cs="Calibri"/>
                <w:color w:val="000000"/>
                <w:sz w:val="18"/>
                <w:szCs w:val="18"/>
              </w:rPr>
            </w:pPr>
            <w:r w:rsidRPr="00FE052A">
              <w:rPr>
                <w:rFonts w:ascii="GHEA Grapalat" w:hAnsi="GHEA Grapalat"/>
                <w:color w:val="000000" w:themeColor="text1"/>
                <w:sz w:val="18"/>
                <w:szCs w:val="18"/>
                <w:lang w:val="hy-AM"/>
              </w:rPr>
              <w:t>1</w:t>
            </w:r>
            <w:r>
              <w:rPr>
                <w:rFonts w:ascii="GHEA Grapalat" w:hAnsi="GHEA Grapalat"/>
                <w:color w:val="000000" w:themeColor="text1"/>
                <w:sz w:val="18"/>
                <w:szCs w:val="18"/>
              </w:rPr>
              <w:t>9</w:t>
            </w:r>
          </w:p>
        </w:tc>
        <w:tc>
          <w:tcPr>
            <w:tcW w:w="1183" w:type="dxa"/>
            <w:tcBorders>
              <w:top w:val="single" w:sz="4" w:space="0" w:color="auto"/>
              <w:left w:val="nil"/>
              <w:bottom w:val="single" w:sz="4" w:space="0" w:color="auto"/>
              <w:right w:val="single" w:sz="4" w:space="0" w:color="auto"/>
            </w:tcBorders>
            <w:shd w:val="clear" w:color="auto" w:fill="auto"/>
            <w:vAlign w:val="center"/>
          </w:tcPr>
          <w:p w14:paraId="63254AE8" w14:textId="50FD077A" w:rsidR="00EE1A88" w:rsidRPr="00E32136" w:rsidRDefault="00EE1A88" w:rsidP="00EE1A88">
            <w:pPr>
              <w:jc w:val="center"/>
              <w:rPr>
                <w:rFonts w:ascii="GHEA Grapalat" w:hAnsi="GHEA Grapalat" w:cs="Calibri"/>
                <w:color w:val="000000"/>
                <w:sz w:val="18"/>
                <w:szCs w:val="18"/>
              </w:rPr>
            </w:pPr>
            <w:r w:rsidRPr="00E32136">
              <w:rPr>
                <w:rFonts w:ascii="GHEA Grapalat" w:hAnsi="GHEA Grapalat" w:cs="Calibri"/>
                <w:color w:val="000000"/>
                <w:sz w:val="18"/>
                <w:szCs w:val="18"/>
              </w:rPr>
              <w:t xml:space="preserve">г. Ереван, ул. Давида </w:t>
            </w:r>
            <w:r w:rsidRPr="00E32136">
              <w:rPr>
                <w:rFonts w:ascii="GHEA Grapalat" w:hAnsi="GHEA Grapalat" w:cs="Calibri"/>
                <w:color w:val="000000"/>
                <w:sz w:val="18"/>
                <w:szCs w:val="18"/>
              </w:rPr>
              <w:lastRenderedPageBreak/>
              <w:t>Маляна, 37</w:t>
            </w:r>
          </w:p>
        </w:tc>
        <w:tc>
          <w:tcPr>
            <w:tcW w:w="1793" w:type="dxa"/>
            <w:tcBorders>
              <w:top w:val="single" w:sz="4" w:space="0" w:color="auto"/>
              <w:left w:val="nil"/>
              <w:bottom w:val="single" w:sz="4" w:space="0" w:color="auto"/>
              <w:right w:val="single" w:sz="4" w:space="0" w:color="auto"/>
            </w:tcBorders>
            <w:shd w:val="clear" w:color="auto" w:fill="auto"/>
            <w:vAlign w:val="center"/>
          </w:tcPr>
          <w:p w14:paraId="28B7939A" w14:textId="1614B076" w:rsidR="00EE1A88" w:rsidRPr="00E32136" w:rsidRDefault="00EE1A88" w:rsidP="00EE1A88">
            <w:pPr>
              <w:jc w:val="center"/>
              <w:rPr>
                <w:rFonts w:ascii="GHEA Grapalat" w:hAnsi="GHEA Grapalat" w:cs="Calibri"/>
                <w:color w:val="000000"/>
                <w:sz w:val="18"/>
                <w:szCs w:val="18"/>
              </w:rPr>
            </w:pPr>
            <w:r w:rsidRPr="00E32136">
              <w:rPr>
                <w:rFonts w:ascii="GHEA Grapalat" w:hAnsi="GHEA Grapalat" w:cs="Calibri"/>
                <w:color w:val="000000"/>
                <w:sz w:val="18"/>
                <w:szCs w:val="18"/>
              </w:rPr>
              <w:lastRenderedPageBreak/>
              <w:t xml:space="preserve">В течение </w:t>
            </w:r>
            <w:r>
              <w:rPr>
                <w:rFonts w:ascii="GHEA Grapalat" w:hAnsi="GHEA Grapalat" w:cs="Calibri"/>
                <w:color w:val="000000"/>
                <w:sz w:val="18"/>
                <w:szCs w:val="18"/>
              </w:rPr>
              <w:t>45</w:t>
            </w:r>
            <w:r w:rsidRPr="00E32136">
              <w:rPr>
                <w:rFonts w:ascii="GHEA Grapalat" w:hAnsi="GHEA Grapalat" w:cs="Calibri"/>
                <w:color w:val="000000"/>
                <w:sz w:val="18"/>
                <w:szCs w:val="18"/>
              </w:rPr>
              <w:t xml:space="preserve">-ти календарных дней </w:t>
            </w:r>
            <w:r w:rsidRPr="00E32136">
              <w:rPr>
                <w:rFonts w:ascii="GHEA Grapalat" w:hAnsi="GHEA Grapalat" w:cs="Calibri"/>
                <w:color w:val="000000"/>
                <w:sz w:val="18"/>
                <w:szCs w:val="18"/>
              </w:rPr>
              <w:lastRenderedPageBreak/>
              <w:t>со дня вступления в силу заключаемого между сторонами договора.</w:t>
            </w:r>
          </w:p>
        </w:tc>
      </w:tr>
    </w:tbl>
    <w:p w14:paraId="3054746D" w14:textId="77777777" w:rsidR="00F954E8" w:rsidRPr="00FE052A" w:rsidRDefault="00F954E8" w:rsidP="00962010">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0AA40414" w14:textId="77777777" w:rsidTr="00E22E51">
        <w:trPr>
          <w:jc w:val="center"/>
        </w:trPr>
        <w:tc>
          <w:tcPr>
            <w:tcW w:w="4536" w:type="dxa"/>
          </w:tcPr>
          <w:p w14:paraId="33033BD6"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14:paraId="1E1B4A19"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14:paraId="17F67441"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64D6ACEA"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14:paraId="1AB47BE7" w14:textId="77777777" w:rsidR="00071D1C" w:rsidRPr="00521A49" w:rsidRDefault="00071D1C" w:rsidP="00962010">
            <w:pPr>
              <w:widowControl w:val="0"/>
              <w:jc w:val="center"/>
              <w:rPr>
                <w:rFonts w:ascii="GHEA Grapalat" w:hAnsi="GHEA Grapalat"/>
              </w:rPr>
            </w:pPr>
          </w:p>
        </w:tc>
        <w:tc>
          <w:tcPr>
            <w:tcW w:w="4343" w:type="dxa"/>
          </w:tcPr>
          <w:p w14:paraId="1902202A" w14:textId="77777777"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14:paraId="0198BD89" w14:textId="77777777"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14:paraId="5BABCED0" w14:textId="77777777"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14:paraId="6929FB8B" w14:textId="77777777"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14:paraId="513D1B0D" w14:textId="77777777"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3043ACDF" w14:textId="77777777"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2F4BB71D" w14:textId="77777777"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0"/>
        <w:t>*</w:t>
      </w:r>
    </w:p>
    <w:p w14:paraId="5CC3EA4E" w14:textId="77777777" w:rsidR="00FE052A" w:rsidRPr="00AD29CE" w:rsidRDefault="00FE052A" w:rsidP="00FE052A">
      <w:pPr>
        <w:widowControl w:val="0"/>
        <w:spacing w:after="160" w:line="360" w:lineRule="auto"/>
        <w:jc w:val="right"/>
        <w:rPr>
          <w:rFonts w:ascii="GHEA Grapalat" w:hAnsi="GHEA Grapalat"/>
        </w:rPr>
      </w:pPr>
      <w:r w:rsidRPr="00AD29CE">
        <w:rPr>
          <w:rFonts w:ascii="GHEA Grapalat" w:hAnsi="GHEA Grapalat"/>
        </w:rPr>
        <w:t>драмов РА</w:t>
      </w:r>
    </w:p>
    <w:tbl>
      <w:tblPr>
        <w:tblW w:w="13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562"/>
        <w:gridCol w:w="3391"/>
        <w:gridCol w:w="890"/>
        <w:gridCol w:w="990"/>
        <w:gridCol w:w="900"/>
        <w:gridCol w:w="810"/>
        <w:gridCol w:w="810"/>
        <w:gridCol w:w="807"/>
        <w:gridCol w:w="814"/>
        <w:gridCol w:w="1955"/>
        <w:gridCol w:w="7"/>
      </w:tblGrid>
      <w:tr w:rsidR="00FE052A" w:rsidRPr="00F412AC" w14:paraId="2B66D9F9" w14:textId="77777777" w:rsidTr="00A311B8">
        <w:trPr>
          <w:trHeight w:val="363"/>
          <w:jc w:val="center"/>
        </w:trPr>
        <w:tc>
          <w:tcPr>
            <w:tcW w:w="13942" w:type="dxa"/>
            <w:gridSpan w:val="12"/>
          </w:tcPr>
          <w:p w14:paraId="6300A92C" w14:textId="77777777" w:rsidR="00FE052A" w:rsidRPr="00F412AC" w:rsidRDefault="00FE052A" w:rsidP="007B0D9F">
            <w:pPr>
              <w:widowControl w:val="0"/>
              <w:spacing w:after="120"/>
              <w:jc w:val="center"/>
              <w:rPr>
                <w:rFonts w:ascii="GHEA Grapalat" w:hAnsi="GHEA Grapalat"/>
                <w:sz w:val="16"/>
              </w:rPr>
            </w:pPr>
            <w:r w:rsidRPr="00F412AC">
              <w:rPr>
                <w:rFonts w:ascii="GHEA Grapalat" w:hAnsi="GHEA Grapalat"/>
                <w:sz w:val="16"/>
              </w:rPr>
              <w:t>Услуги</w:t>
            </w:r>
          </w:p>
        </w:tc>
      </w:tr>
      <w:tr w:rsidR="00A311B8" w:rsidRPr="00F412AC" w14:paraId="0884C46B" w14:textId="77777777" w:rsidTr="00A311B8">
        <w:trPr>
          <w:gridAfter w:val="1"/>
          <w:wAfter w:w="7" w:type="dxa"/>
          <w:trHeight w:val="1781"/>
          <w:jc w:val="center"/>
        </w:trPr>
        <w:tc>
          <w:tcPr>
            <w:tcW w:w="1006" w:type="dxa"/>
            <w:vMerge w:val="restart"/>
            <w:vAlign w:val="center"/>
          </w:tcPr>
          <w:p w14:paraId="23C4E8E5"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562" w:type="dxa"/>
            <w:vMerge w:val="restart"/>
            <w:vAlign w:val="center"/>
          </w:tcPr>
          <w:p w14:paraId="54275EF3"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391" w:type="dxa"/>
            <w:vMerge w:val="restart"/>
            <w:vAlign w:val="center"/>
          </w:tcPr>
          <w:p w14:paraId="05726E3E" w14:textId="77777777" w:rsidR="00A311B8" w:rsidRPr="00F412AC" w:rsidRDefault="00A311B8" w:rsidP="007B0D9F">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76" w:type="dxa"/>
            <w:gridSpan w:val="8"/>
            <w:vAlign w:val="center"/>
          </w:tcPr>
          <w:p w14:paraId="11FBEB76" w14:textId="77777777" w:rsidR="00A311B8" w:rsidRPr="00CA2754" w:rsidRDefault="00A311B8" w:rsidP="007B0D9F">
            <w:pPr>
              <w:widowControl w:val="0"/>
              <w:spacing w:after="120"/>
              <w:jc w:val="center"/>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rPr>
              <w:t>25г., по месяцам, в том числе</w:t>
            </w:r>
            <w:r>
              <w:rPr>
                <w:rStyle w:val="FootnoteReference"/>
                <w:rFonts w:ascii="GHEA Grapalat" w:hAnsi="GHEA Grapalat"/>
                <w:sz w:val="16"/>
              </w:rPr>
              <w:footnoteReference w:customMarkFollows="1" w:id="11"/>
              <w:t>**</w:t>
            </w:r>
          </w:p>
        </w:tc>
      </w:tr>
      <w:tr w:rsidR="00A311B8" w:rsidRPr="00F412AC" w14:paraId="0BCC0941" w14:textId="77777777" w:rsidTr="00A311B8">
        <w:trPr>
          <w:gridAfter w:val="1"/>
          <w:wAfter w:w="7" w:type="dxa"/>
          <w:trHeight w:val="158"/>
          <w:jc w:val="center"/>
        </w:trPr>
        <w:tc>
          <w:tcPr>
            <w:tcW w:w="1006" w:type="dxa"/>
            <w:vMerge/>
            <w:vAlign w:val="center"/>
          </w:tcPr>
          <w:p w14:paraId="686FF956" w14:textId="7F44F1F4" w:rsidR="00A311B8" w:rsidRPr="00BF1E08" w:rsidRDefault="00A311B8" w:rsidP="007B0D9F">
            <w:pPr>
              <w:jc w:val="center"/>
              <w:rPr>
                <w:rFonts w:ascii="GHEA Grapalat" w:hAnsi="GHEA Grapalat" w:cs="Calibri"/>
                <w:sz w:val="20"/>
                <w:szCs w:val="20"/>
              </w:rPr>
            </w:pPr>
          </w:p>
        </w:tc>
        <w:tc>
          <w:tcPr>
            <w:tcW w:w="1562" w:type="dxa"/>
            <w:vMerge/>
            <w:vAlign w:val="center"/>
          </w:tcPr>
          <w:p w14:paraId="2ABD487D" w14:textId="7D7BACF1" w:rsidR="00A311B8" w:rsidRPr="001514F9" w:rsidRDefault="00A311B8" w:rsidP="007B0D9F">
            <w:pPr>
              <w:jc w:val="center"/>
              <w:rPr>
                <w:rFonts w:ascii="GHEA Grapalat" w:hAnsi="GHEA Grapalat"/>
                <w:sz w:val="20"/>
                <w:lang w:val="es-ES"/>
              </w:rPr>
            </w:pPr>
          </w:p>
        </w:tc>
        <w:tc>
          <w:tcPr>
            <w:tcW w:w="3391" w:type="dxa"/>
            <w:vMerge/>
          </w:tcPr>
          <w:p w14:paraId="3A929AA2" w14:textId="0CA697A9" w:rsidR="00A311B8" w:rsidRPr="00F412AC" w:rsidRDefault="00A311B8" w:rsidP="007B0D9F">
            <w:pPr>
              <w:widowControl w:val="0"/>
              <w:spacing w:after="120"/>
              <w:jc w:val="center"/>
              <w:rPr>
                <w:rFonts w:ascii="GHEA Grapalat" w:hAnsi="GHEA Grapalat"/>
                <w:sz w:val="16"/>
              </w:rPr>
            </w:pPr>
          </w:p>
        </w:tc>
        <w:tc>
          <w:tcPr>
            <w:tcW w:w="890" w:type="dxa"/>
            <w:vAlign w:val="center"/>
          </w:tcPr>
          <w:p w14:paraId="18704AA4" w14:textId="77777777" w:rsidR="00A311B8" w:rsidRPr="00F412AC" w:rsidRDefault="00A311B8" w:rsidP="007B0D9F">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990" w:type="dxa"/>
            <w:vAlign w:val="center"/>
          </w:tcPr>
          <w:p w14:paraId="26EC302D" w14:textId="77777777" w:rsidR="00A311B8" w:rsidRPr="00F412AC" w:rsidRDefault="00A311B8" w:rsidP="007B0D9F">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900" w:type="dxa"/>
            <w:vAlign w:val="center"/>
          </w:tcPr>
          <w:p w14:paraId="4E00E379" w14:textId="77777777" w:rsidR="00A311B8" w:rsidRPr="00F412AC" w:rsidRDefault="00A311B8" w:rsidP="007B0D9F">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10" w:type="dxa"/>
            <w:vAlign w:val="center"/>
          </w:tcPr>
          <w:p w14:paraId="13236A7B" w14:textId="77777777" w:rsidR="00A311B8" w:rsidRPr="00F412AC" w:rsidRDefault="00A311B8" w:rsidP="007B0D9F">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810" w:type="dxa"/>
            <w:vAlign w:val="center"/>
          </w:tcPr>
          <w:p w14:paraId="50B8BC23" w14:textId="77777777" w:rsidR="00A311B8" w:rsidRPr="00F412AC" w:rsidRDefault="00A311B8" w:rsidP="007B0D9F">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07" w:type="dxa"/>
            <w:vAlign w:val="center"/>
          </w:tcPr>
          <w:p w14:paraId="5A16612E" w14:textId="77777777" w:rsidR="00A311B8" w:rsidRPr="00F412AC" w:rsidRDefault="00A311B8" w:rsidP="007B0D9F">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14" w:type="dxa"/>
            <w:vAlign w:val="center"/>
          </w:tcPr>
          <w:p w14:paraId="279B1314" w14:textId="77777777" w:rsidR="00A311B8" w:rsidRPr="00F412AC" w:rsidRDefault="00A311B8" w:rsidP="007B0D9F">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955" w:type="dxa"/>
            <w:vAlign w:val="center"/>
          </w:tcPr>
          <w:p w14:paraId="0337B94A" w14:textId="77777777" w:rsidR="00A311B8" w:rsidRPr="00CA2754" w:rsidRDefault="00A311B8" w:rsidP="007B0D9F">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EE1A88" w:rsidRPr="00F412AC" w14:paraId="76BD8AB0" w14:textId="77777777" w:rsidTr="00844547">
        <w:trPr>
          <w:gridAfter w:val="1"/>
          <w:wAfter w:w="7" w:type="dxa"/>
          <w:trHeight w:val="158"/>
          <w:jc w:val="center"/>
        </w:trPr>
        <w:tc>
          <w:tcPr>
            <w:tcW w:w="1006" w:type="dxa"/>
            <w:vAlign w:val="center"/>
          </w:tcPr>
          <w:p w14:paraId="68DD5D86" w14:textId="6AF5E2C5" w:rsidR="00EE1A88" w:rsidRPr="00BF1E08" w:rsidRDefault="00EE1A88" w:rsidP="00EE1A88">
            <w:pPr>
              <w:jc w:val="center"/>
              <w:rPr>
                <w:rFonts w:ascii="GHEA Grapalat" w:hAnsi="GHEA Grapalat" w:cs="Calibri"/>
                <w:sz w:val="20"/>
                <w:szCs w:val="20"/>
              </w:rPr>
            </w:pPr>
            <w:r>
              <w:rPr>
                <w:rFonts w:ascii="GHEA Grapalat" w:hAnsi="GHEA Grapalat" w:cs="Calibri"/>
                <w:sz w:val="20"/>
                <w:szCs w:val="20"/>
              </w:rPr>
              <w:t>1</w:t>
            </w:r>
          </w:p>
        </w:tc>
        <w:tc>
          <w:tcPr>
            <w:tcW w:w="1562" w:type="dxa"/>
            <w:vAlign w:val="center"/>
          </w:tcPr>
          <w:p w14:paraId="0F59C3A9" w14:textId="5BAA3199" w:rsidR="00EE1A88" w:rsidRPr="001514F9" w:rsidRDefault="00EE1A88" w:rsidP="00EE1A88">
            <w:pPr>
              <w:jc w:val="center"/>
              <w:rPr>
                <w:rFonts w:ascii="GHEA Grapalat" w:hAnsi="GHEA Grapalat"/>
                <w:sz w:val="20"/>
                <w:lang w:val="es-ES"/>
              </w:rPr>
            </w:pPr>
            <w:r>
              <w:rPr>
                <w:rFonts w:ascii="GHEA Grapalat" w:hAnsi="GHEA Grapalat" w:cs="Calibri"/>
                <w:sz w:val="20"/>
                <w:szCs w:val="20"/>
              </w:rPr>
              <w:t>18811240/1</w:t>
            </w:r>
          </w:p>
        </w:tc>
        <w:tc>
          <w:tcPr>
            <w:tcW w:w="3391" w:type="dxa"/>
            <w:vAlign w:val="center"/>
          </w:tcPr>
          <w:p w14:paraId="01B3E60B" w14:textId="7B0924BF" w:rsidR="00EE1A88" w:rsidRPr="00F412AC" w:rsidRDefault="00EE1A88" w:rsidP="00EE1A88">
            <w:pPr>
              <w:widowControl w:val="0"/>
              <w:spacing w:after="120"/>
              <w:rPr>
                <w:rFonts w:ascii="GHEA Grapalat" w:hAnsi="GHEA Grapalat"/>
                <w:sz w:val="16"/>
              </w:rPr>
            </w:pPr>
            <w:r w:rsidRPr="00EE1A88">
              <w:rPr>
                <w:rFonts w:ascii="GHEA Grapalat" w:hAnsi="GHEA Grapalat"/>
                <w:color w:val="000000"/>
                <w:sz w:val="20"/>
                <w:szCs w:val="20"/>
              </w:rPr>
              <w:t>Ботинки</w:t>
            </w:r>
            <w:r>
              <w:rPr>
                <w:rFonts w:ascii="GHEA Grapalat" w:hAnsi="GHEA Grapalat"/>
                <w:color w:val="000000"/>
                <w:sz w:val="20"/>
                <w:szCs w:val="20"/>
              </w:rPr>
              <w:t xml:space="preserve"> кожанные</w:t>
            </w:r>
          </w:p>
        </w:tc>
        <w:tc>
          <w:tcPr>
            <w:tcW w:w="890" w:type="dxa"/>
            <w:vAlign w:val="center"/>
          </w:tcPr>
          <w:p w14:paraId="4F377A0C" w14:textId="15695957" w:rsidR="00EE1A88" w:rsidRPr="00A311B8" w:rsidRDefault="00EE1A88" w:rsidP="00EE1A88">
            <w:pPr>
              <w:widowControl w:val="0"/>
              <w:spacing w:after="120"/>
              <w:ind w:left="-94" w:right="-128"/>
              <w:jc w:val="center"/>
              <w:rPr>
                <w:rFonts w:ascii="GHEA Grapalat" w:hAnsi="GHEA Grapalat"/>
                <w:sz w:val="16"/>
                <w:lang w:val="en-US"/>
              </w:rPr>
            </w:pPr>
            <w:r>
              <w:rPr>
                <w:rFonts w:ascii="GHEA Grapalat" w:hAnsi="GHEA Grapalat"/>
                <w:sz w:val="16"/>
              </w:rPr>
              <w:t>100</w:t>
            </w:r>
            <w:r>
              <w:rPr>
                <w:rFonts w:ascii="GHEA Grapalat" w:hAnsi="GHEA Grapalat"/>
                <w:sz w:val="16"/>
                <w:lang w:val="en-US"/>
              </w:rPr>
              <w:t>%</w:t>
            </w:r>
          </w:p>
        </w:tc>
        <w:tc>
          <w:tcPr>
            <w:tcW w:w="990" w:type="dxa"/>
            <w:vAlign w:val="center"/>
          </w:tcPr>
          <w:p w14:paraId="1E520623" w14:textId="5028A35E" w:rsidR="00EE1A88" w:rsidRPr="00F412AC" w:rsidRDefault="00EE1A88" w:rsidP="00EE1A88">
            <w:pPr>
              <w:widowControl w:val="0"/>
              <w:spacing w:after="120"/>
              <w:ind w:left="-118" w:right="-122"/>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900" w:type="dxa"/>
            <w:vAlign w:val="center"/>
          </w:tcPr>
          <w:p w14:paraId="4BC23625" w14:textId="42103AD8" w:rsidR="00EE1A88" w:rsidRPr="00F412AC" w:rsidRDefault="00EE1A88" w:rsidP="00EE1A88">
            <w:pPr>
              <w:widowControl w:val="0"/>
              <w:spacing w:after="120"/>
              <w:ind w:left="-94"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0" w:type="dxa"/>
            <w:vAlign w:val="center"/>
          </w:tcPr>
          <w:p w14:paraId="74A40394" w14:textId="03AE4751" w:rsidR="00EE1A88" w:rsidRPr="00F412AC" w:rsidRDefault="00EE1A88" w:rsidP="00EE1A88">
            <w:pPr>
              <w:widowControl w:val="0"/>
              <w:spacing w:after="120"/>
              <w:ind w:left="-108" w:right="-119"/>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0" w:type="dxa"/>
            <w:vAlign w:val="center"/>
          </w:tcPr>
          <w:p w14:paraId="532A324F" w14:textId="4FF28F8B" w:rsidR="00EE1A88" w:rsidRPr="00F412AC" w:rsidRDefault="00EE1A88" w:rsidP="00EE1A88">
            <w:pPr>
              <w:widowControl w:val="0"/>
              <w:spacing w:after="120"/>
              <w:ind w:left="-113"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07" w:type="dxa"/>
            <w:vAlign w:val="center"/>
          </w:tcPr>
          <w:p w14:paraId="14D8F01F" w14:textId="2779AC47" w:rsidR="00EE1A88" w:rsidRPr="00F412AC" w:rsidRDefault="00EE1A88" w:rsidP="00EE1A88">
            <w:pPr>
              <w:widowControl w:val="0"/>
              <w:spacing w:after="120"/>
              <w:ind w:left="-94" w:right="-108"/>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4" w:type="dxa"/>
            <w:vAlign w:val="center"/>
          </w:tcPr>
          <w:p w14:paraId="61808C8F" w14:textId="01D2DF09" w:rsidR="00EE1A88" w:rsidRPr="00F412AC" w:rsidRDefault="00EE1A88" w:rsidP="00EE1A88">
            <w:pPr>
              <w:widowControl w:val="0"/>
              <w:spacing w:after="120"/>
              <w:ind w:left="-136" w:right="-80"/>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955" w:type="dxa"/>
            <w:vAlign w:val="center"/>
          </w:tcPr>
          <w:p w14:paraId="1B9D25BD" w14:textId="11C31B70" w:rsidR="00EE1A88" w:rsidRPr="00F412AC" w:rsidRDefault="00EE1A88" w:rsidP="00EE1A88">
            <w:pPr>
              <w:widowControl w:val="0"/>
              <w:spacing w:after="120"/>
              <w:ind w:right="-1"/>
              <w:jc w:val="center"/>
              <w:rPr>
                <w:rFonts w:ascii="GHEA Grapalat" w:hAnsi="GHEA Grapalat"/>
                <w:sz w:val="16"/>
              </w:rPr>
            </w:pPr>
            <w:r>
              <w:rPr>
                <w:rFonts w:ascii="GHEA Grapalat" w:hAnsi="GHEA Grapalat"/>
                <w:sz w:val="16"/>
              </w:rPr>
              <w:t>100</w:t>
            </w:r>
            <w:r>
              <w:rPr>
                <w:rFonts w:ascii="GHEA Grapalat" w:hAnsi="GHEA Grapalat"/>
                <w:sz w:val="16"/>
                <w:lang w:val="en-US"/>
              </w:rPr>
              <w:t>%</w:t>
            </w:r>
          </w:p>
        </w:tc>
      </w:tr>
      <w:tr w:rsidR="00EE1A88" w:rsidRPr="00F412AC" w14:paraId="1E5B47DA" w14:textId="77777777" w:rsidTr="00844547">
        <w:trPr>
          <w:gridAfter w:val="1"/>
          <w:wAfter w:w="7" w:type="dxa"/>
          <w:trHeight w:val="158"/>
          <w:jc w:val="center"/>
        </w:trPr>
        <w:tc>
          <w:tcPr>
            <w:tcW w:w="1006" w:type="dxa"/>
            <w:vAlign w:val="center"/>
          </w:tcPr>
          <w:p w14:paraId="360ED48E" w14:textId="7609A29D" w:rsidR="00EE1A88" w:rsidRPr="00BF1E08" w:rsidRDefault="00EE1A88" w:rsidP="00EE1A88">
            <w:pPr>
              <w:jc w:val="center"/>
              <w:rPr>
                <w:rFonts w:ascii="GHEA Grapalat" w:hAnsi="GHEA Grapalat" w:cs="Calibri"/>
                <w:sz w:val="20"/>
                <w:szCs w:val="20"/>
              </w:rPr>
            </w:pPr>
            <w:r>
              <w:rPr>
                <w:rFonts w:ascii="GHEA Grapalat" w:hAnsi="GHEA Grapalat" w:cs="Calibri"/>
                <w:sz w:val="20"/>
                <w:szCs w:val="20"/>
              </w:rPr>
              <w:t>2</w:t>
            </w:r>
          </w:p>
        </w:tc>
        <w:tc>
          <w:tcPr>
            <w:tcW w:w="1562" w:type="dxa"/>
            <w:vAlign w:val="center"/>
          </w:tcPr>
          <w:p w14:paraId="71FD25B9" w14:textId="75767944" w:rsidR="00EE1A88" w:rsidRPr="001514F9" w:rsidRDefault="00EE1A88" w:rsidP="00EE1A88">
            <w:pPr>
              <w:jc w:val="center"/>
              <w:rPr>
                <w:rFonts w:ascii="GHEA Grapalat" w:hAnsi="GHEA Grapalat"/>
                <w:sz w:val="20"/>
                <w:lang w:val="es-ES"/>
              </w:rPr>
            </w:pPr>
            <w:r>
              <w:rPr>
                <w:rFonts w:ascii="GHEA Grapalat" w:hAnsi="GHEA Grapalat" w:cs="Calibri"/>
                <w:sz w:val="20"/>
                <w:szCs w:val="20"/>
              </w:rPr>
              <w:t>35811170/1</w:t>
            </w:r>
          </w:p>
        </w:tc>
        <w:tc>
          <w:tcPr>
            <w:tcW w:w="3391" w:type="dxa"/>
            <w:vAlign w:val="center"/>
          </w:tcPr>
          <w:p w14:paraId="179D17C1" w14:textId="5DD9AB60" w:rsidR="00EE1A88" w:rsidRPr="00F412AC" w:rsidRDefault="00EE1A88" w:rsidP="00EE1A88">
            <w:pPr>
              <w:widowControl w:val="0"/>
              <w:spacing w:after="120"/>
              <w:rPr>
                <w:rFonts w:ascii="GHEA Grapalat" w:hAnsi="GHEA Grapalat"/>
                <w:sz w:val="16"/>
              </w:rPr>
            </w:pPr>
            <w:r w:rsidRPr="00EE1A88">
              <w:rPr>
                <w:rFonts w:ascii="GHEA Grapalat" w:hAnsi="GHEA Grapalat"/>
                <w:color w:val="000000"/>
                <w:sz w:val="20"/>
                <w:szCs w:val="20"/>
              </w:rPr>
              <w:t>Полевой комбинизон</w:t>
            </w:r>
            <w:r>
              <w:rPr>
                <w:rFonts w:ascii="GHEA Grapalat" w:hAnsi="GHEA Grapalat"/>
                <w:color w:val="000000"/>
                <w:sz w:val="20"/>
                <w:szCs w:val="20"/>
              </w:rPr>
              <w:t xml:space="preserve"> летний</w:t>
            </w:r>
          </w:p>
        </w:tc>
        <w:tc>
          <w:tcPr>
            <w:tcW w:w="890" w:type="dxa"/>
            <w:vAlign w:val="center"/>
          </w:tcPr>
          <w:p w14:paraId="00A5102C" w14:textId="646CC4C1" w:rsidR="00EE1A88" w:rsidRDefault="00EE1A88" w:rsidP="00EE1A88">
            <w:pPr>
              <w:widowControl w:val="0"/>
              <w:spacing w:after="120"/>
              <w:ind w:left="-94" w:right="-128"/>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990" w:type="dxa"/>
            <w:vAlign w:val="center"/>
          </w:tcPr>
          <w:p w14:paraId="576A1F48" w14:textId="3BC515E7" w:rsidR="00EE1A88" w:rsidRDefault="00EE1A88" w:rsidP="00EE1A88">
            <w:pPr>
              <w:widowControl w:val="0"/>
              <w:spacing w:after="120"/>
              <w:ind w:left="-118" w:right="-122"/>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900" w:type="dxa"/>
            <w:vAlign w:val="center"/>
          </w:tcPr>
          <w:p w14:paraId="1D3EE8F2" w14:textId="12E60714" w:rsidR="00EE1A88" w:rsidRDefault="00EE1A88" w:rsidP="00EE1A88">
            <w:pPr>
              <w:widowControl w:val="0"/>
              <w:spacing w:after="120"/>
              <w:ind w:left="-94"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0" w:type="dxa"/>
            <w:vAlign w:val="center"/>
          </w:tcPr>
          <w:p w14:paraId="117B5E6A" w14:textId="1DAA3AAC" w:rsidR="00EE1A88" w:rsidRDefault="00EE1A88" w:rsidP="00EE1A88">
            <w:pPr>
              <w:widowControl w:val="0"/>
              <w:spacing w:after="120"/>
              <w:ind w:left="-108" w:right="-119"/>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0" w:type="dxa"/>
            <w:vAlign w:val="center"/>
          </w:tcPr>
          <w:p w14:paraId="44E1BB76" w14:textId="26999900" w:rsidR="00EE1A88" w:rsidRDefault="00EE1A88" w:rsidP="00EE1A88">
            <w:pPr>
              <w:widowControl w:val="0"/>
              <w:spacing w:after="120"/>
              <w:ind w:left="-113" w:right="-124"/>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07" w:type="dxa"/>
            <w:vAlign w:val="center"/>
          </w:tcPr>
          <w:p w14:paraId="22E16520" w14:textId="6D8F5789" w:rsidR="00EE1A88" w:rsidRDefault="00EE1A88" w:rsidP="00EE1A88">
            <w:pPr>
              <w:widowControl w:val="0"/>
              <w:spacing w:after="120"/>
              <w:ind w:left="-94" w:right="-108"/>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814" w:type="dxa"/>
            <w:vAlign w:val="center"/>
          </w:tcPr>
          <w:p w14:paraId="3BF14C80" w14:textId="2F1E0800" w:rsidR="00EE1A88" w:rsidRDefault="00EE1A88" w:rsidP="00EE1A88">
            <w:pPr>
              <w:widowControl w:val="0"/>
              <w:spacing w:after="120"/>
              <w:ind w:left="-136" w:right="-80"/>
              <w:jc w:val="center"/>
              <w:rPr>
                <w:rFonts w:ascii="GHEA Grapalat" w:hAnsi="GHEA Grapalat"/>
                <w:sz w:val="16"/>
              </w:rPr>
            </w:pPr>
            <w:r>
              <w:rPr>
                <w:rFonts w:ascii="GHEA Grapalat" w:hAnsi="GHEA Grapalat"/>
                <w:sz w:val="16"/>
              </w:rPr>
              <w:t>100</w:t>
            </w:r>
            <w:r>
              <w:rPr>
                <w:rFonts w:ascii="GHEA Grapalat" w:hAnsi="GHEA Grapalat"/>
                <w:sz w:val="16"/>
                <w:lang w:val="en-US"/>
              </w:rPr>
              <w:t>%</w:t>
            </w:r>
          </w:p>
        </w:tc>
        <w:tc>
          <w:tcPr>
            <w:tcW w:w="1955" w:type="dxa"/>
            <w:vAlign w:val="center"/>
          </w:tcPr>
          <w:p w14:paraId="3310961B" w14:textId="2E25AAC3" w:rsidR="00EE1A88" w:rsidRDefault="00EE1A88" w:rsidP="00EE1A88">
            <w:pPr>
              <w:widowControl w:val="0"/>
              <w:spacing w:after="120"/>
              <w:ind w:right="-1"/>
              <w:jc w:val="center"/>
              <w:rPr>
                <w:rFonts w:ascii="GHEA Grapalat" w:hAnsi="GHEA Grapalat"/>
                <w:sz w:val="16"/>
              </w:rPr>
            </w:pPr>
            <w:r>
              <w:rPr>
                <w:rFonts w:ascii="GHEA Grapalat" w:hAnsi="GHEA Grapalat"/>
                <w:sz w:val="16"/>
              </w:rPr>
              <w:t>100</w:t>
            </w:r>
            <w:r>
              <w:rPr>
                <w:rFonts w:ascii="GHEA Grapalat" w:hAnsi="GHEA Grapalat"/>
                <w:sz w:val="16"/>
                <w:lang w:val="en-US"/>
              </w:rPr>
              <w:t>%</w:t>
            </w:r>
          </w:p>
        </w:tc>
      </w:tr>
    </w:tbl>
    <w:p w14:paraId="525718B4" w14:textId="77777777" w:rsidR="000B1AA0" w:rsidRPr="00B138F3" w:rsidRDefault="000B1AA0" w:rsidP="000B1AA0">
      <w:pPr>
        <w:widowControl w:val="0"/>
        <w:spacing w:after="160"/>
        <w:jc w:val="right"/>
        <w:rPr>
          <w:rFonts w:ascii="GHEA Grapalat" w:hAnsi="GHEA Grapalat"/>
        </w:rPr>
      </w:pPr>
    </w:p>
    <w:p w14:paraId="725B9D0F"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4FA9FA47" w14:textId="77777777" w:rsidTr="00582B6B">
        <w:trPr>
          <w:jc w:val="center"/>
        </w:trPr>
        <w:tc>
          <w:tcPr>
            <w:tcW w:w="4536" w:type="dxa"/>
          </w:tcPr>
          <w:p w14:paraId="3FA54954"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42FADF2D"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D509C03"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087DF0B1"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6287625B" w14:textId="77777777" w:rsidR="000B1AA0" w:rsidRPr="00B138F3" w:rsidRDefault="000B1AA0" w:rsidP="00582B6B">
            <w:pPr>
              <w:widowControl w:val="0"/>
              <w:spacing w:after="160"/>
              <w:jc w:val="center"/>
              <w:rPr>
                <w:rFonts w:ascii="GHEA Grapalat" w:hAnsi="GHEA Grapalat"/>
              </w:rPr>
            </w:pPr>
          </w:p>
        </w:tc>
        <w:tc>
          <w:tcPr>
            <w:tcW w:w="4343" w:type="dxa"/>
          </w:tcPr>
          <w:p w14:paraId="7ED535C4"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547C91F2"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49F7C090"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lastRenderedPageBreak/>
              <w:t>/подпись/</w:t>
            </w:r>
          </w:p>
          <w:p w14:paraId="40A33160"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46F35DCB" w14:textId="77777777" w:rsidR="000B1AA0" w:rsidRPr="00B138F3" w:rsidRDefault="000B1AA0" w:rsidP="000B1AA0">
      <w:pPr>
        <w:widowControl w:val="0"/>
        <w:spacing w:after="160"/>
        <w:rPr>
          <w:rFonts w:ascii="GHEA Grapalat" w:hAnsi="GHEA Grapalat"/>
        </w:rPr>
        <w:sectPr w:rsidR="000B1AA0" w:rsidRPr="00B138F3" w:rsidSect="00E32136">
          <w:footnotePr>
            <w:pos w:val="beneathText"/>
          </w:footnotePr>
          <w:pgSz w:w="16838" w:h="11906" w:orient="landscape" w:code="9"/>
          <w:pgMar w:top="1411" w:right="1411" w:bottom="1411" w:left="1411" w:header="562" w:footer="562" w:gutter="0"/>
          <w:cols w:space="720"/>
          <w:docGrid w:linePitch="326"/>
        </w:sectPr>
      </w:pPr>
    </w:p>
    <w:p w14:paraId="01621316"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2A82DA68"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79019016"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752B89EF" w14:textId="77777777" w:rsidTr="007A2020">
        <w:trPr>
          <w:tblCellSpacing w:w="7" w:type="dxa"/>
          <w:jc w:val="center"/>
        </w:trPr>
        <w:tc>
          <w:tcPr>
            <w:tcW w:w="0" w:type="auto"/>
            <w:vAlign w:val="center"/>
          </w:tcPr>
          <w:p w14:paraId="4C018C32"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726C477B"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3EFF3A69"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6070AA61"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D453C14"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441EBA3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69DB6A02"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217EC33E"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1714E64F"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17D434CD"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42FA569E"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18D9C371"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22578565" w14:textId="77777777" w:rsidR="0038400D" w:rsidRPr="00521A49" w:rsidRDefault="0038400D" w:rsidP="0096596B">
      <w:pPr>
        <w:widowControl w:val="0"/>
        <w:ind w:firstLine="375"/>
        <w:rPr>
          <w:rFonts w:ascii="GHEA Grapalat" w:hAnsi="GHEA Grapalat"/>
          <w:iCs/>
        </w:rPr>
      </w:pPr>
    </w:p>
    <w:p w14:paraId="12A53901"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67888F83"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7CF67E9C"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76427B4"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7853CFC5"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4256BF4A"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14F54424"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2043CCC8"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6413D4DE"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7B9DF6BB" w14:textId="77777777" w:rsidTr="00AB4EAB">
        <w:trPr>
          <w:jc w:val="center"/>
        </w:trPr>
        <w:tc>
          <w:tcPr>
            <w:tcW w:w="442" w:type="dxa"/>
            <w:vMerge w:val="restart"/>
            <w:shd w:val="clear" w:color="auto" w:fill="auto"/>
            <w:vAlign w:val="center"/>
          </w:tcPr>
          <w:p w14:paraId="67DA3C0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14:paraId="3A3E1AFC"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42371327" w14:textId="77777777" w:rsidTr="00AB4EAB">
        <w:trPr>
          <w:jc w:val="center"/>
        </w:trPr>
        <w:tc>
          <w:tcPr>
            <w:tcW w:w="442" w:type="dxa"/>
            <w:vMerge/>
            <w:shd w:val="clear" w:color="auto" w:fill="auto"/>
          </w:tcPr>
          <w:p w14:paraId="760F652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14:paraId="47A9A2A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14:paraId="51D1ADC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14:paraId="740434E2"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14:paraId="606DA58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14:paraId="69742DBE"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shd w:val="clear" w:color="auto" w:fill="auto"/>
            <w:vAlign w:val="center"/>
          </w:tcPr>
          <w:p w14:paraId="290BBBF9"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20399CB6" w14:textId="77777777" w:rsidTr="00AB4EAB">
        <w:trPr>
          <w:trHeight w:val="1105"/>
          <w:jc w:val="center"/>
        </w:trPr>
        <w:tc>
          <w:tcPr>
            <w:tcW w:w="442" w:type="dxa"/>
            <w:vMerge/>
            <w:tcBorders>
              <w:bottom w:val="single" w:sz="4" w:space="0" w:color="auto"/>
            </w:tcBorders>
            <w:shd w:val="clear" w:color="auto" w:fill="auto"/>
          </w:tcPr>
          <w:p w14:paraId="55E694E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14:paraId="09EA9A8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14:paraId="0836697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14:paraId="2A788D7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14:paraId="6DD8C20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14:paraId="2F98B401"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14:paraId="103E51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14:paraId="41B711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14:paraId="272DB9B2"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7D74C038" w14:textId="77777777" w:rsidTr="00AB4EAB">
        <w:trPr>
          <w:jc w:val="center"/>
        </w:trPr>
        <w:tc>
          <w:tcPr>
            <w:tcW w:w="442" w:type="dxa"/>
            <w:shd w:val="clear" w:color="auto" w:fill="auto"/>
            <w:vAlign w:val="center"/>
          </w:tcPr>
          <w:p w14:paraId="5D3DAAB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vAlign w:val="center"/>
          </w:tcPr>
          <w:p w14:paraId="21CA011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vAlign w:val="center"/>
          </w:tcPr>
          <w:p w14:paraId="5D98E9C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vAlign w:val="center"/>
          </w:tcPr>
          <w:p w14:paraId="4E4D855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vAlign w:val="center"/>
          </w:tcPr>
          <w:p w14:paraId="0F01DCE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vAlign w:val="center"/>
          </w:tcPr>
          <w:p w14:paraId="5583A85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vAlign w:val="center"/>
          </w:tcPr>
          <w:p w14:paraId="36DEBE98"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vAlign w:val="center"/>
          </w:tcPr>
          <w:p w14:paraId="1A4299A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vAlign w:val="center"/>
          </w:tcPr>
          <w:p w14:paraId="080D33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48BC29F6" w14:textId="77777777" w:rsidTr="00AB4EAB">
        <w:trPr>
          <w:jc w:val="center"/>
        </w:trPr>
        <w:tc>
          <w:tcPr>
            <w:tcW w:w="442" w:type="dxa"/>
            <w:shd w:val="clear" w:color="auto" w:fill="auto"/>
          </w:tcPr>
          <w:p w14:paraId="02FF229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shd w:val="clear" w:color="auto" w:fill="auto"/>
          </w:tcPr>
          <w:p w14:paraId="10DF23F9"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shd w:val="clear" w:color="auto" w:fill="auto"/>
          </w:tcPr>
          <w:p w14:paraId="5B73B98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shd w:val="clear" w:color="auto" w:fill="auto"/>
          </w:tcPr>
          <w:p w14:paraId="01A0ADF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shd w:val="clear" w:color="auto" w:fill="auto"/>
          </w:tcPr>
          <w:p w14:paraId="0C3E61E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shd w:val="clear" w:color="auto" w:fill="auto"/>
          </w:tcPr>
          <w:p w14:paraId="503EA2D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shd w:val="clear" w:color="auto" w:fill="auto"/>
          </w:tcPr>
          <w:p w14:paraId="0DFA529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shd w:val="clear" w:color="auto" w:fill="auto"/>
          </w:tcPr>
          <w:p w14:paraId="573E138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shd w:val="clear" w:color="auto" w:fill="auto"/>
          </w:tcPr>
          <w:p w14:paraId="037F61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75A29935" w14:textId="77777777" w:rsidR="0038400D" w:rsidRPr="00521A49" w:rsidRDefault="0038400D" w:rsidP="0096596B">
      <w:pPr>
        <w:widowControl w:val="0"/>
        <w:ind w:firstLine="375"/>
        <w:jc w:val="both"/>
        <w:rPr>
          <w:rFonts w:ascii="GHEA Grapalat" w:hAnsi="GHEA Grapalat" w:cs="Arial"/>
          <w:iCs/>
          <w:lang w:val="en-US"/>
        </w:rPr>
      </w:pPr>
    </w:p>
    <w:p w14:paraId="79DC7418"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14:paraId="195EC803"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7588141B" w14:textId="77777777" w:rsidTr="007A2020">
        <w:trPr>
          <w:trHeight w:val="266"/>
          <w:tblCellSpacing w:w="7" w:type="dxa"/>
          <w:jc w:val="center"/>
        </w:trPr>
        <w:tc>
          <w:tcPr>
            <w:tcW w:w="0" w:type="auto"/>
            <w:vAlign w:val="center"/>
          </w:tcPr>
          <w:p w14:paraId="642BE857"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037D35DD"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76907808" w14:textId="77777777" w:rsidTr="007A2020">
        <w:trPr>
          <w:trHeight w:val="473"/>
          <w:tblCellSpacing w:w="7" w:type="dxa"/>
          <w:jc w:val="center"/>
        </w:trPr>
        <w:tc>
          <w:tcPr>
            <w:tcW w:w="0" w:type="auto"/>
            <w:vAlign w:val="center"/>
          </w:tcPr>
          <w:p w14:paraId="00785230"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22F5B103"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4694950F"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4D27450A"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7A17014A" w14:textId="77777777" w:rsidTr="007A2020">
        <w:trPr>
          <w:trHeight w:val="503"/>
          <w:tblCellSpacing w:w="7" w:type="dxa"/>
          <w:jc w:val="center"/>
        </w:trPr>
        <w:tc>
          <w:tcPr>
            <w:tcW w:w="0" w:type="auto"/>
            <w:vAlign w:val="center"/>
          </w:tcPr>
          <w:p w14:paraId="1F59BE3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50E35929"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3CE06C89"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08B09A2A"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388AEBF4" w14:textId="77777777" w:rsidTr="007A2020">
        <w:trPr>
          <w:trHeight w:val="281"/>
          <w:tblCellSpacing w:w="7" w:type="dxa"/>
          <w:jc w:val="center"/>
        </w:trPr>
        <w:tc>
          <w:tcPr>
            <w:tcW w:w="0" w:type="auto"/>
            <w:vAlign w:val="center"/>
          </w:tcPr>
          <w:p w14:paraId="5F997163"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1C9FC666"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448AD29F"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1CBEF595"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64E0041B"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10A7BBF"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0A39EC23"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B24B276"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79DF439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05314E61"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4F989436"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B7AC591"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1FFA1F5F"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5992553A"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5DDC8A7B"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13A00F35"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0B9668C"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567271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E7431F3"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AAD4557"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44A036D"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03559FFC"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F6E5EA9"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8327A1F"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383D37F" w14:textId="77777777" w:rsidR="00071D1C" w:rsidRPr="00521A49" w:rsidRDefault="00071D1C" w:rsidP="00962010">
            <w:pPr>
              <w:widowControl w:val="0"/>
              <w:spacing w:after="120"/>
              <w:jc w:val="center"/>
              <w:rPr>
                <w:rFonts w:ascii="GHEA Grapalat" w:hAnsi="GHEA Grapalat" w:cs="Sylfaen"/>
              </w:rPr>
            </w:pPr>
          </w:p>
        </w:tc>
      </w:tr>
      <w:tr w:rsidR="00071D1C" w:rsidRPr="00521A49" w14:paraId="4267FF2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6E728CB"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D14A798"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C6E66BB" w14:textId="77777777" w:rsidR="00071D1C" w:rsidRPr="00521A49" w:rsidRDefault="00071D1C" w:rsidP="00962010">
            <w:pPr>
              <w:widowControl w:val="0"/>
              <w:spacing w:after="120"/>
              <w:jc w:val="center"/>
              <w:rPr>
                <w:rFonts w:ascii="GHEA Grapalat" w:hAnsi="GHEA Grapalat" w:cs="Sylfaen"/>
              </w:rPr>
            </w:pPr>
          </w:p>
        </w:tc>
      </w:tr>
    </w:tbl>
    <w:p w14:paraId="2AB47899"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688361F7"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13523F83" w14:textId="77777777" w:rsidR="00B138F3" w:rsidRPr="00521A49" w:rsidRDefault="00B138F3" w:rsidP="00962010">
      <w:pPr>
        <w:rPr>
          <w:rFonts w:ascii="GHEA Grapalat" w:hAnsi="GHEA Grapalat"/>
        </w:rPr>
      </w:pPr>
      <w:r w:rsidRPr="00521A49">
        <w:rPr>
          <w:rFonts w:ascii="GHEA Grapalat" w:hAnsi="GHEA Grapalat"/>
        </w:rPr>
        <w:t xml:space="preserve">                                                       </w:t>
      </w:r>
    </w:p>
    <w:p w14:paraId="555B44F4"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29711F9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1A0C9F0C" w14:textId="77777777" w:rsidTr="007072C5">
        <w:tc>
          <w:tcPr>
            <w:tcW w:w="4450" w:type="dxa"/>
          </w:tcPr>
          <w:p w14:paraId="73D6446A"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7E0B7ECE"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713E4CB9"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7E124C57"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19A4997B" w14:textId="77777777" w:rsidTr="00E22E51">
        <w:trPr>
          <w:tblCellSpacing w:w="7" w:type="dxa"/>
          <w:jc w:val="center"/>
        </w:trPr>
        <w:tc>
          <w:tcPr>
            <w:tcW w:w="0" w:type="auto"/>
            <w:vAlign w:val="center"/>
          </w:tcPr>
          <w:p w14:paraId="1F079E9E"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025CD45E"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3E4BB9C5"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7A228711"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70A57E8D" w14:textId="77777777" w:rsidTr="00E22E51">
        <w:trPr>
          <w:tblCellSpacing w:w="7" w:type="dxa"/>
          <w:jc w:val="center"/>
        </w:trPr>
        <w:tc>
          <w:tcPr>
            <w:tcW w:w="0" w:type="auto"/>
            <w:vAlign w:val="center"/>
          </w:tcPr>
          <w:p w14:paraId="5AA0B2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61E779D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083A2811"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3A1FCA6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17F4E7F4" w14:textId="77777777" w:rsidR="00B6712E" w:rsidRDefault="00B6712E">
      <w:pPr>
        <w:rPr>
          <w:rFonts w:ascii="GHEA Grapalat" w:hAnsi="GHEA Grapalat" w:cs="Sylfaen"/>
          <w:b/>
        </w:rPr>
      </w:pPr>
      <w:r>
        <w:rPr>
          <w:rFonts w:ascii="GHEA Grapalat" w:hAnsi="GHEA Grapalat" w:cs="Sylfaen"/>
          <w:b/>
        </w:rPr>
        <w:br w:type="page"/>
      </w:r>
    </w:p>
    <w:p w14:paraId="29733184" w14:textId="77777777" w:rsidR="00B6712E" w:rsidRPr="00BA20A0" w:rsidRDefault="00B6712E" w:rsidP="00B6712E">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433F5F6F" w14:textId="77777777"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713CEDED" w14:textId="77777777" w:rsidR="00B6712E" w:rsidRPr="00BA20A0" w:rsidRDefault="00B6712E" w:rsidP="00B6712E">
      <w:pPr>
        <w:jc w:val="center"/>
        <w:rPr>
          <w:rFonts w:ascii="GHEA Grapalat" w:hAnsi="GHEA Grapalat" w:cs="GHEA Grapalat"/>
        </w:rPr>
      </w:pPr>
    </w:p>
    <w:p w14:paraId="49809DAD" w14:textId="77777777"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14:paraId="662DC3FF" w14:textId="77777777" w:rsidR="00B6712E" w:rsidRPr="00BA20A0" w:rsidRDefault="00B6712E" w:rsidP="00B6712E">
      <w:pPr>
        <w:jc w:val="center"/>
        <w:rPr>
          <w:rFonts w:ascii="GHEA Grapalat" w:hAnsi="GHEA Grapalat" w:cs="GHEA Grapalat"/>
          <w:lang w:val="hy-AM"/>
        </w:rPr>
      </w:pPr>
    </w:p>
    <w:p w14:paraId="04C4F8CA" w14:textId="77777777"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1389071F" w14:textId="77777777"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0AE2EA69" w14:textId="77777777" w:rsidR="00B6712E" w:rsidRPr="00BA20A0" w:rsidRDefault="00B6712E" w:rsidP="00B6712E">
      <w:pPr>
        <w:rPr>
          <w:rFonts w:ascii="GHEA Grapalat" w:hAnsi="GHEA Grapalat"/>
          <w:vertAlign w:val="superscript"/>
          <w:lang w:val="es-ES"/>
        </w:rPr>
      </w:pPr>
    </w:p>
    <w:p w14:paraId="3E476FD3" w14:textId="77777777" w:rsidR="00B6712E" w:rsidRPr="00BA20A0" w:rsidRDefault="00B6712E" w:rsidP="00B6712E">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5599B589" w14:textId="77777777"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4D63857" w14:textId="77777777"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293C26D7" w14:textId="77777777"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3AAD9A8" w14:textId="77777777"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4C6CA373" w14:textId="77777777" w:rsidR="00B6712E" w:rsidRPr="00BA20A0" w:rsidRDefault="00B6712E" w:rsidP="00B6712E">
      <w:pPr>
        <w:rPr>
          <w:rFonts w:ascii="GHEA Grapalat" w:hAnsi="GHEA Grapalat" w:cs="Sylfaen"/>
          <w:sz w:val="20"/>
          <w:szCs w:val="20"/>
          <w:lang w:val="es-ES"/>
        </w:rPr>
      </w:pPr>
    </w:p>
    <w:p w14:paraId="7EC74D10" w14:textId="77777777" w:rsidR="00B6712E" w:rsidRPr="00BA20A0" w:rsidRDefault="00B6712E" w:rsidP="00B6712E">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3EE45A4B" w14:textId="77777777" w:rsidR="00B6712E" w:rsidRPr="00BA20A0" w:rsidRDefault="00B6712E" w:rsidP="00B6712E">
      <w:pPr>
        <w:jc w:val="center"/>
        <w:rPr>
          <w:rFonts w:ascii="GHEA Grapalat" w:hAnsi="GHEA Grapalat" w:cs="GHEA Grapalat"/>
          <w:lang w:val="es-ES"/>
        </w:rPr>
      </w:pPr>
    </w:p>
    <w:p w14:paraId="5968D645" w14:textId="77777777" w:rsidR="00B6712E" w:rsidRPr="00BA20A0" w:rsidRDefault="00B6712E" w:rsidP="00B6712E">
      <w:pPr>
        <w:jc w:val="center"/>
        <w:rPr>
          <w:rFonts w:ascii="GHEA Grapalat" w:hAnsi="GHEA Grapalat" w:cs="Sylfaen"/>
          <w:b/>
          <w:lang w:val="es-ES"/>
        </w:rPr>
      </w:pPr>
    </w:p>
    <w:p w14:paraId="25F10BE8" w14:textId="77777777"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2B6279E8" w14:textId="77777777"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7BEB7CB7" w14:textId="77777777"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14:paraId="141C649B"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04C45FC" w14:textId="77777777"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29258673" w14:textId="77777777" w:rsidR="00B6712E" w:rsidRPr="00BA20A0" w:rsidRDefault="00B6712E" w:rsidP="00B6712E">
      <w:pPr>
        <w:jc w:val="center"/>
        <w:rPr>
          <w:rFonts w:ascii="GHEA Grapalat" w:hAnsi="GHEA Grapalat" w:cs="Sylfaen"/>
          <w:sz w:val="16"/>
          <w:szCs w:val="16"/>
          <w:lang w:val="es-ES"/>
        </w:rPr>
      </w:pPr>
    </w:p>
    <w:p w14:paraId="1FA3C292" w14:textId="77777777"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686C17E1" w14:textId="77777777" w:rsidR="00B6712E" w:rsidRPr="00C60645" w:rsidRDefault="00B6712E" w:rsidP="00B6712E">
      <w:pPr>
        <w:jc w:val="center"/>
        <w:rPr>
          <w:ins w:id="5" w:author="Inesa Kocharyan" w:date="2025-02-19T10:39:00Z"/>
          <w:rFonts w:ascii="GHEA Grapalat" w:hAnsi="GHEA Grapalat" w:cs="Sylfaen"/>
          <w:b/>
          <w:lang w:val="es-ES"/>
        </w:rPr>
      </w:pPr>
    </w:p>
    <w:p w14:paraId="15DCFF76" w14:textId="77777777"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899F" w14:textId="77777777" w:rsidR="00CD775D" w:rsidRDefault="00CD775D">
      <w:r>
        <w:separator/>
      </w:r>
    </w:p>
  </w:endnote>
  <w:endnote w:type="continuationSeparator" w:id="0">
    <w:p w14:paraId="3C81826D" w14:textId="77777777" w:rsidR="00CD775D" w:rsidRDefault="00CD7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altName w:val="Arial"/>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51653"/>
      <w:docPartObj>
        <w:docPartGallery w:val="Page Numbers (Bottom of Page)"/>
        <w:docPartUnique/>
      </w:docPartObj>
    </w:sdtPr>
    <w:sdtEndPr>
      <w:rPr>
        <w:rFonts w:ascii="GHEA Grapalat" w:hAnsi="GHEA Grapalat"/>
        <w:sz w:val="24"/>
        <w:szCs w:val="24"/>
      </w:rPr>
    </w:sdtEndPr>
    <w:sdtContent>
      <w:p w14:paraId="6688BD4A" w14:textId="77777777" w:rsidR="00CD775D" w:rsidRPr="00C861E9" w:rsidRDefault="00CD775D">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43D00">
          <w:rPr>
            <w:rFonts w:ascii="GHEA Grapalat" w:hAnsi="GHEA Grapalat"/>
            <w:noProof/>
            <w:sz w:val="24"/>
            <w:szCs w:val="24"/>
          </w:rPr>
          <w:t>70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AFCD87" w14:textId="77777777" w:rsidR="00CD775D" w:rsidRDefault="00CD775D">
      <w:r>
        <w:separator/>
      </w:r>
    </w:p>
  </w:footnote>
  <w:footnote w:type="continuationSeparator" w:id="0">
    <w:p w14:paraId="1FB50084" w14:textId="77777777" w:rsidR="00CD775D" w:rsidRDefault="00CD775D">
      <w:r>
        <w:continuationSeparator/>
      </w:r>
    </w:p>
  </w:footnote>
  <w:footnote w:id="1">
    <w:p w14:paraId="0CA8E90B" w14:textId="77777777" w:rsidR="00CD775D" w:rsidRPr="002D0715" w:rsidRDefault="00CD775D">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 xml:space="preserve">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14:paraId="47010045" w14:textId="77777777" w:rsidR="00CD775D" w:rsidRPr="00E72E35" w:rsidRDefault="00CD775D">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14:paraId="0C743687" w14:textId="77777777" w:rsidR="00CD775D" w:rsidRPr="00816F7D" w:rsidRDefault="00CD775D"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615C9C40" w14:textId="77777777" w:rsidR="00CD775D" w:rsidRPr="00DA04BC" w:rsidRDefault="00CD775D"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38E340D5" w14:textId="77777777"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013AEF58" w14:textId="77777777" w:rsidR="00CD775D" w:rsidRPr="00DA04BC" w:rsidRDefault="00CD775D"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4CFCACC7" w14:textId="77777777" w:rsidR="00CD775D" w:rsidRPr="00DA04BC" w:rsidRDefault="00CD775D" w:rsidP="00DA04BC">
      <w:pPr>
        <w:jc w:val="both"/>
        <w:rPr>
          <w:rFonts w:ascii="Sylfaen" w:hAnsi="Sylfaen"/>
          <w:i/>
          <w:sz w:val="16"/>
          <w:szCs w:val="16"/>
        </w:rPr>
      </w:pPr>
    </w:p>
  </w:footnote>
  <w:footnote w:id="4">
    <w:p w14:paraId="147D35C6" w14:textId="77777777" w:rsidR="00CD775D" w:rsidRPr="00967242" w:rsidRDefault="00CD775D"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2284A5F4" w14:textId="77777777" w:rsidR="00CD775D" w:rsidRPr="00D3436F" w:rsidRDefault="00CD775D">
      <w:pPr>
        <w:pStyle w:val="FootnoteText"/>
        <w:rPr>
          <w:lang w:val="es-ES"/>
        </w:rPr>
      </w:pPr>
    </w:p>
  </w:footnote>
  <w:footnote w:id="5">
    <w:p w14:paraId="55DF3DE2" w14:textId="77777777" w:rsidR="00CD775D" w:rsidRPr="008842CE" w:rsidRDefault="00CD775D" w:rsidP="003D2FE2">
      <w:pPr>
        <w:pStyle w:val="FootnoteText"/>
        <w:jc w:val="both"/>
      </w:pPr>
    </w:p>
  </w:footnote>
  <w:footnote w:id="6">
    <w:p w14:paraId="7055E270" w14:textId="77777777" w:rsidR="00CD775D" w:rsidRPr="002B6C9D" w:rsidRDefault="00CD775D"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14:paraId="29DCCCA3" w14:textId="77777777" w:rsidR="00CD775D" w:rsidRPr="002B6C9D" w:rsidRDefault="00CD775D" w:rsidP="00D3436F">
      <w:pPr>
        <w:pStyle w:val="FootnoteText"/>
        <w:widowControl w:val="0"/>
        <w:jc w:val="both"/>
        <w:rPr>
          <w:rFonts w:ascii="Sylfaen" w:hAnsi="Sylfaen"/>
          <w:sz w:val="16"/>
          <w:szCs w:val="16"/>
          <w:lang w:val="hy-AM"/>
        </w:rPr>
      </w:pPr>
    </w:p>
  </w:footnote>
  <w:footnote w:id="7">
    <w:p w14:paraId="16A35D10" w14:textId="77777777" w:rsidR="00CD775D" w:rsidRPr="0095788C" w:rsidRDefault="00CD775D"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8">
    <w:p w14:paraId="1435EC1B" w14:textId="77777777" w:rsidR="00CD775D" w:rsidRPr="0095788C" w:rsidRDefault="00CD775D"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73AF919C" w14:textId="77777777" w:rsidR="00CD775D" w:rsidRPr="0095788C" w:rsidRDefault="00CD775D">
      <w:pPr>
        <w:pStyle w:val="FootnoteText"/>
        <w:rPr>
          <w:rFonts w:ascii="Sylfaen" w:hAnsi="Sylfaen"/>
          <w:sz w:val="16"/>
          <w:szCs w:val="16"/>
          <w:lang w:val="hy-AM"/>
        </w:rPr>
      </w:pPr>
    </w:p>
  </w:footnote>
  <w:footnote w:id="9">
    <w:p w14:paraId="31720AA7" w14:textId="77777777" w:rsidR="00CD775D" w:rsidRPr="004F3AE2" w:rsidRDefault="00CD775D"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14:paraId="7F0F819B" w14:textId="77777777" w:rsidR="00CD775D" w:rsidRPr="008842CE" w:rsidRDefault="00CD775D" w:rsidP="000B1AA0">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1">
    <w:p w14:paraId="2D8BAD07" w14:textId="77777777" w:rsidR="00A311B8" w:rsidRPr="00CA2754" w:rsidRDefault="00A311B8" w:rsidP="00FE052A">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72869038">
    <w:abstractNumId w:val="23"/>
  </w:num>
  <w:num w:numId="2" w16cid:durableId="773205938">
    <w:abstractNumId w:val="10"/>
  </w:num>
  <w:num w:numId="3" w16cid:durableId="2017919394">
    <w:abstractNumId w:val="22"/>
  </w:num>
  <w:num w:numId="4" w16cid:durableId="1255554660">
    <w:abstractNumId w:val="16"/>
  </w:num>
  <w:num w:numId="5" w16cid:durableId="1067803561">
    <w:abstractNumId w:val="28"/>
  </w:num>
  <w:num w:numId="6" w16cid:durableId="330186503">
    <w:abstractNumId w:val="23"/>
    <w:lvlOverride w:ilvl="0">
      <w:startOverride w:val="1"/>
    </w:lvlOverride>
    <w:lvlOverride w:ilvl="1"/>
    <w:lvlOverride w:ilvl="2"/>
    <w:lvlOverride w:ilvl="3"/>
    <w:lvlOverride w:ilvl="4"/>
    <w:lvlOverride w:ilvl="5"/>
    <w:lvlOverride w:ilvl="6"/>
    <w:lvlOverride w:ilvl="7"/>
    <w:lvlOverride w:ilvl="8"/>
  </w:num>
  <w:num w:numId="7" w16cid:durableId="1936744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850437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2095482">
    <w:abstractNumId w:val="18"/>
  </w:num>
  <w:num w:numId="10" w16cid:durableId="1527791395">
    <w:abstractNumId w:val="5"/>
  </w:num>
  <w:num w:numId="11" w16cid:durableId="1815873410">
    <w:abstractNumId w:val="8"/>
  </w:num>
  <w:num w:numId="12" w16cid:durableId="864755978">
    <w:abstractNumId w:val="32"/>
  </w:num>
  <w:num w:numId="13" w16cid:durableId="1778401304">
    <w:abstractNumId w:val="30"/>
  </w:num>
  <w:num w:numId="14" w16cid:durableId="2118987925">
    <w:abstractNumId w:val="13"/>
  </w:num>
  <w:num w:numId="15" w16cid:durableId="50541704">
    <w:abstractNumId w:val="31"/>
  </w:num>
  <w:num w:numId="16" w16cid:durableId="1753118872">
    <w:abstractNumId w:val="15"/>
  </w:num>
  <w:num w:numId="17" w16cid:durableId="1508860050">
    <w:abstractNumId w:val="6"/>
  </w:num>
  <w:num w:numId="18" w16cid:durableId="627861467">
    <w:abstractNumId w:val="1"/>
  </w:num>
  <w:num w:numId="19" w16cid:durableId="727341731">
    <w:abstractNumId w:val="17"/>
  </w:num>
  <w:num w:numId="20" w16cid:durableId="427235737">
    <w:abstractNumId w:val="17"/>
  </w:num>
  <w:num w:numId="21" w16cid:durableId="4026091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0833281">
    <w:abstractNumId w:val="24"/>
  </w:num>
  <w:num w:numId="23" w16cid:durableId="1739748858">
    <w:abstractNumId w:val="7"/>
  </w:num>
  <w:num w:numId="24" w16cid:durableId="204876375">
    <w:abstractNumId w:val="21"/>
  </w:num>
  <w:num w:numId="25" w16cid:durableId="2033875173">
    <w:abstractNumId w:val="11"/>
  </w:num>
  <w:num w:numId="26" w16cid:durableId="695156303">
    <w:abstractNumId w:val="4"/>
  </w:num>
  <w:num w:numId="27" w16cid:durableId="702946782">
    <w:abstractNumId w:val="3"/>
  </w:num>
  <w:num w:numId="28" w16cid:durableId="1852379679">
    <w:abstractNumId w:val="0"/>
  </w:num>
  <w:num w:numId="29" w16cid:durableId="854811310">
    <w:abstractNumId w:val="9"/>
  </w:num>
  <w:num w:numId="30" w16cid:durableId="1565603310">
    <w:abstractNumId w:val="29"/>
  </w:num>
  <w:num w:numId="31" w16cid:durableId="1912153165">
    <w:abstractNumId w:val="26"/>
  </w:num>
  <w:num w:numId="32" w16cid:durableId="928736209">
    <w:abstractNumId w:val="27"/>
  </w:num>
  <w:num w:numId="33" w16cid:durableId="867181728">
    <w:abstractNumId w:val="14"/>
  </w:num>
  <w:num w:numId="34" w16cid:durableId="1966083226">
    <w:abstractNumId w:val="20"/>
  </w:num>
  <w:num w:numId="35" w16cid:durableId="994380056">
    <w:abstractNumId w:val="19"/>
  </w:num>
  <w:num w:numId="36" w16cid:durableId="1193760648">
    <w:abstractNumId w:val="25"/>
  </w:num>
  <w:num w:numId="37" w16cid:durableId="127893376">
    <w:abstractNumId w:val="12"/>
  </w:num>
  <w:num w:numId="38" w16cid:durableId="159130896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69633"/>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5E21"/>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2A9"/>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5F47"/>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46A"/>
    <w:rsid w:val="00396CEB"/>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4C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384"/>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3E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1D"/>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5DE6"/>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3FA"/>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1B8"/>
    <w:rsid w:val="00A31442"/>
    <w:rsid w:val="00A31673"/>
    <w:rsid w:val="00A31DCA"/>
    <w:rsid w:val="00A31F51"/>
    <w:rsid w:val="00A32D42"/>
    <w:rsid w:val="00A330C3"/>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DE5"/>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75D"/>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12"/>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0321"/>
    <w:rsid w:val="00D411B6"/>
    <w:rsid w:val="00D4164A"/>
    <w:rsid w:val="00D41AE8"/>
    <w:rsid w:val="00D41F7D"/>
    <w:rsid w:val="00D42D33"/>
    <w:rsid w:val="00D42E80"/>
    <w:rsid w:val="00D433D6"/>
    <w:rsid w:val="00D43420"/>
    <w:rsid w:val="00D436B3"/>
    <w:rsid w:val="00D43D00"/>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136"/>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1A88"/>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2F45"/>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17F"/>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52A"/>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1085572"/>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513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EFB58-C8F4-49FC-A22A-A51480BF6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77</Pages>
  <Words>20117</Words>
  <Characters>114667</Characters>
  <Application>Microsoft Office Word</Application>
  <DocSecurity>0</DocSecurity>
  <Lines>955</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134515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28</cp:revision>
  <cp:lastPrinted>2018-02-16T07:12:00Z</cp:lastPrinted>
  <dcterms:created xsi:type="dcterms:W3CDTF">2024-02-14T10:29:00Z</dcterms:created>
  <dcterms:modified xsi:type="dcterms:W3CDTF">2025-06-16T07:45:00Z</dcterms:modified>
</cp:coreProperties>
</file>